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CFB53" w14:textId="1B1913F0" w:rsidR="0080294B" w:rsidRPr="007A395D" w:rsidRDefault="00E558C3" w:rsidP="00F36489">
      <w:pPr>
        <w:pStyle w:val="BodyText"/>
      </w:pPr>
      <w:r w:rsidRPr="007A395D">
        <w:t>Input paper f</w:t>
      </w:r>
      <w:r w:rsidR="00365612">
        <w:t xml:space="preserve">or the following Committee(s): </w:t>
      </w:r>
      <w:r w:rsidR="00365612">
        <w:tab/>
      </w:r>
      <w:r w:rsidR="00365612">
        <w:tab/>
      </w:r>
      <w:r w:rsidR="00365612">
        <w:tab/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571CD342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="005C5443">
        <w:t>X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03289">
        <w:rPr>
          <w:b/>
        </w:rPr>
        <w:t>X</w:t>
      </w:r>
      <w:r w:rsidRPr="007A395D">
        <w:t xml:space="preserve">  Input</w:t>
      </w:r>
    </w:p>
    <w:p w14:paraId="0BC79547" w14:textId="3A9EE0D2"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03289" w:rsidRPr="007A395D">
        <w:rPr>
          <w:b/>
        </w:rPr>
        <w:t>□</w:t>
      </w:r>
      <w:r w:rsidR="00203289" w:rsidRPr="007A395D">
        <w:t xml:space="preserve">  </w:t>
      </w:r>
      <w:r w:rsidRPr="007A395D">
        <w:t>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1EB161A7" w:rsidR="00A446C9" w:rsidRDefault="00A446C9" w:rsidP="00F36489">
      <w:pPr>
        <w:pStyle w:val="BodyText"/>
      </w:pPr>
      <w:r w:rsidRPr="007A395D">
        <w:t>Agenda item</w:t>
      </w:r>
      <w:r w:rsidR="00365612">
        <w:rPr>
          <w:vertAlign w:val="superscript"/>
        </w:rPr>
        <w:tab/>
      </w:r>
      <w:r w:rsidR="00365612">
        <w:rPr>
          <w:vertAlign w:val="superscript"/>
        </w:rPr>
        <w:tab/>
      </w:r>
      <w:r w:rsidR="00CC2DCC">
        <w:tab/>
      </w:r>
      <w:r w:rsidR="00365612">
        <w:tab/>
      </w:r>
      <w:r w:rsidR="00365612">
        <w:tab/>
      </w:r>
      <w:r w:rsidR="00203289">
        <w:t>7.1 Digital Maritime Services</w:t>
      </w:r>
    </w:p>
    <w:p w14:paraId="0BBE4D8A" w14:textId="5CE0A84B" w:rsidR="00203289" w:rsidRPr="007A395D" w:rsidRDefault="00203289" w:rsidP="00F36489">
      <w:pPr>
        <w:pStyle w:val="BodyText"/>
      </w:pPr>
      <w:r>
        <w:t>Sub item</w:t>
      </w:r>
      <w:r>
        <w:tab/>
      </w:r>
      <w:r>
        <w:tab/>
      </w:r>
      <w:r>
        <w:tab/>
      </w:r>
      <w:r>
        <w:tab/>
      </w:r>
      <w:r>
        <w:tab/>
        <w:t>7.1.1 Coordination</w:t>
      </w:r>
    </w:p>
    <w:p w14:paraId="01FC5420" w14:textId="2F650CDF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B9311D">
        <w:tab/>
        <w:t>Secretariat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2EB34DDE" w:rsidR="00A446C9" w:rsidRPr="00CC2DCC" w:rsidRDefault="00B9311D" w:rsidP="00F36489">
      <w:pPr>
        <w:pStyle w:val="Title"/>
        <w:rPr>
          <w:color w:val="00558C"/>
        </w:rPr>
      </w:pPr>
      <w:r>
        <w:rPr>
          <w:color w:val="00558C"/>
        </w:rPr>
        <w:t>Committee Responsibilities</w:t>
      </w:r>
      <w:r w:rsidR="00755DCC">
        <w:rPr>
          <w:color w:val="00558C"/>
        </w:rPr>
        <w:t xml:space="preserve"> </w:t>
      </w:r>
      <w:r w:rsidR="007049AE">
        <w:rPr>
          <w:color w:val="00558C"/>
        </w:rPr>
        <w:t>2018-2022 – Information</w:t>
      </w:r>
      <w:r w:rsidR="00BD40F3">
        <w:rPr>
          <w:color w:val="00558C"/>
        </w:rPr>
        <w:t xml:space="preserve"> services </w:t>
      </w:r>
    </w:p>
    <w:p w14:paraId="0F258596" w14:textId="37F5EE37" w:rsidR="00A446C9" w:rsidRPr="004D4B1B" w:rsidRDefault="00755DCC" w:rsidP="000E5BA9">
      <w:pPr>
        <w:pStyle w:val="Heading1"/>
      </w:pPr>
      <w:r>
        <w:t>Background</w:t>
      </w:r>
    </w:p>
    <w:p w14:paraId="255D43AB" w14:textId="35BB434A" w:rsidR="005C5443" w:rsidRDefault="00B9311D" w:rsidP="00F36489">
      <w:pPr>
        <w:pStyle w:val="BodyText"/>
      </w:pPr>
      <w:r>
        <w:t xml:space="preserve">Based on </w:t>
      </w:r>
      <w:r w:rsidR="000B08F6">
        <w:t xml:space="preserve">the output </w:t>
      </w:r>
      <w:r w:rsidR="000B08F6" w:rsidRPr="000B08F6">
        <w:t>PAP34-20.12</w:t>
      </w:r>
      <w:r>
        <w:t>, Council 65, December 2017, agreed the Committee structure at Annex 1.</w:t>
      </w:r>
    </w:p>
    <w:p w14:paraId="5C73082A" w14:textId="6C112DA5" w:rsidR="00902780" w:rsidRDefault="00B9311D" w:rsidP="00F36489">
      <w:pPr>
        <w:pStyle w:val="BodyText"/>
      </w:pPr>
      <w:r>
        <w:t xml:space="preserve">The proposal by PAP to Council, to move the operational aspects of Information Services </w:t>
      </w:r>
      <w:r w:rsidR="00BD40F3">
        <w:t xml:space="preserve">from ENAV </w:t>
      </w:r>
      <w:r>
        <w:t>to ARM logically places most operational matters related to AtoN in ARM</w:t>
      </w:r>
      <w:r w:rsidR="00BD40F3">
        <w:t xml:space="preserve"> And PNT services to ENG. </w:t>
      </w:r>
      <w:r>
        <w:t>Operation matters related to VTS remain with the VTS Committee.</w:t>
      </w:r>
      <w:r w:rsidR="00902780">
        <w:t xml:space="preserve"> This effects to all Committee’s work on developing S-200 related and emerging work items.</w:t>
      </w:r>
    </w:p>
    <w:p w14:paraId="7525B861" w14:textId="3ACAA6C8" w:rsidR="00B9311D" w:rsidRDefault="00B9311D" w:rsidP="00F36489">
      <w:pPr>
        <w:pStyle w:val="BodyText"/>
      </w:pPr>
      <w:r>
        <w:t>To avoid duplication and omissions in our work, and to ensure coordination within IALA and with other bodies, especially IHO, a more detailed explanation of responsibilities will be needed. This is important for PAP coordination work, but also for our Committee participants.</w:t>
      </w:r>
    </w:p>
    <w:p w14:paraId="53733F03" w14:textId="5CFF4D73" w:rsidR="00A446C9" w:rsidRDefault="00B9311D" w:rsidP="000E5BA9">
      <w:pPr>
        <w:pStyle w:val="Heading1"/>
      </w:pPr>
      <w:r>
        <w:t>Expanded structure diagram</w:t>
      </w:r>
    </w:p>
    <w:p w14:paraId="52FD5DAB" w14:textId="11E5FA46" w:rsidR="00B9311D" w:rsidRPr="00B9311D" w:rsidRDefault="00F74A60" w:rsidP="00B9311D">
      <w:pPr>
        <w:pStyle w:val="BodyText"/>
        <w:rPr>
          <w:lang w:eastAsia="de-DE"/>
        </w:rPr>
      </w:pPr>
      <w:r>
        <w:rPr>
          <w:lang w:eastAsia="de-DE"/>
        </w:rPr>
        <w:t>Any amplification of the C-65 approved structure should be for explanatory and coordination purposes, and should take account of the Work Programme</w:t>
      </w:r>
      <w:r w:rsidRPr="00F74A60">
        <w:rPr>
          <w:lang w:eastAsia="de-DE"/>
        </w:rPr>
        <w:t xml:space="preserve"> </w:t>
      </w:r>
      <w:r>
        <w:rPr>
          <w:lang w:eastAsia="de-DE"/>
        </w:rPr>
        <w:t>approved by Council at its 67</w:t>
      </w:r>
      <w:r w:rsidRPr="00F74A60">
        <w:rPr>
          <w:vertAlign w:val="superscript"/>
          <w:lang w:eastAsia="de-DE"/>
        </w:rPr>
        <w:t>th</w:t>
      </w:r>
      <w:r>
        <w:rPr>
          <w:lang w:eastAsia="de-DE"/>
        </w:rPr>
        <w:t xml:space="preserve"> session earlier this year.</w:t>
      </w:r>
    </w:p>
    <w:p w14:paraId="7A8D2F27" w14:textId="5F557467" w:rsidR="00A446C9" w:rsidRPr="007A395D" w:rsidRDefault="00A446C9" w:rsidP="000E5BA9">
      <w:pPr>
        <w:pStyle w:val="Heading1"/>
      </w:pPr>
      <w:r w:rsidRPr="007A395D">
        <w:t xml:space="preserve">Action requested of the </w:t>
      </w:r>
      <w:r w:rsidR="00365612">
        <w:t>Panel</w:t>
      </w:r>
    </w:p>
    <w:p w14:paraId="60ACBEC9" w14:textId="438B882D" w:rsidR="004D1D85" w:rsidRDefault="00F25BF4" w:rsidP="00D00B16">
      <w:pPr>
        <w:pStyle w:val="BodyText"/>
      </w:pPr>
      <w:r w:rsidRPr="007A395D">
        <w:t xml:space="preserve">The </w:t>
      </w:r>
      <w:r w:rsidR="00365612">
        <w:t>Panel</w:t>
      </w:r>
      <w:r w:rsidRPr="007A395D">
        <w:t xml:space="preserve"> is requested to</w:t>
      </w:r>
      <w:r w:rsidR="00D00B16">
        <w:t xml:space="preserve"> </w:t>
      </w:r>
      <w:r w:rsidR="00B9311D">
        <w:t xml:space="preserve">discuss and agree on Annex </w:t>
      </w:r>
      <w:r w:rsidR="00F74A60">
        <w:t>2</w:t>
      </w:r>
      <w:r w:rsidR="00B9311D">
        <w:t xml:space="preserve"> or a revision thereof</w:t>
      </w:r>
      <w:r w:rsidR="00D00B16">
        <w:t>.</w:t>
      </w:r>
    </w:p>
    <w:p w14:paraId="626C6769" w14:textId="73C8052D" w:rsidR="00B9311D" w:rsidRDefault="00B9311D">
      <w:pPr>
        <w:rPr>
          <w:rFonts w:ascii="Calibri" w:hAnsi="Calibri"/>
        </w:rPr>
      </w:pPr>
      <w:r>
        <w:br w:type="page"/>
      </w:r>
      <w:bookmarkStart w:id="0" w:name="_GoBack"/>
      <w:bookmarkEnd w:id="0"/>
    </w:p>
    <w:p w14:paraId="5B7B8DFA" w14:textId="5EC916D2" w:rsidR="00B9311D" w:rsidRDefault="00F74A60" w:rsidP="00B9311D">
      <w:pPr>
        <w:pStyle w:val="Heading1"/>
      </w:pPr>
      <w:r>
        <w:lastRenderedPageBreak/>
        <w:t>Annex 1</w:t>
      </w:r>
    </w:p>
    <w:p w14:paraId="1424F082" w14:textId="651BD732" w:rsidR="00B9311D" w:rsidRPr="00B9311D" w:rsidRDefault="00B9311D" w:rsidP="00B9311D">
      <w:pPr>
        <w:pStyle w:val="BodyText"/>
        <w:rPr>
          <w:lang w:eastAsia="de-DE"/>
        </w:rPr>
      </w:pPr>
      <w:r>
        <w:rPr>
          <w:lang w:eastAsia="de-DE"/>
        </w:rPr>
        <w:t>Committee Structure as submitted to, and agreed by, Council at its 65</w:t>
      </w:r>
      <w:r w:rsidRPr="00B9311D">
        <w:rPr>
          <w:vertAlign w:val="superscript"/>
          <w:lang w:eastAsia="de-DE"/>
        </w:rPr>
        <w:t>th</w:t>
      </w:r>
      <w:r>
        <w:rPr>
          <w:lang w:eastAsia="de-DE"/>
        </w:rPr>
        <w:t xml:space="preserve"> session in December 2017.</w:t>
      </w:r>
    </w:p>
    <w:tbl>
      <w:tblPr>
        <w:tblStyle w:val="TableGrid1"/>
        <w:tblpPr w:leftFromText="141" w:rightFromText="141" w:vertAnchor="text" w:tblpY="1"/>
        <w:tblOverlap w:val="never"/>
        <w:tblW w:w="9169" w:type="dxa"/>
        <w:shd w:val="clear" w:color="auto" w:fill="B5E1FF"/>
        <w:tblLook w:val="04A0" w:firstRow="1" w:lastRow="0" w:firstColumn="1" w:lastColumn="0" w:noHBand="0" w:noVBand="1"/>
      </w:tblPr>
      <w:tblGrid>
        <w:gridCol w:w="4395"/>
        <w:gridCol w:w="4774"/>
      </w:tblGrid>
      <w:tr w:rsidR="00B9311D" w:rsidRPr="00B9311D" w14:paraId="5BE92D0D" w14:textId="77777777" w:rsidTr="00572294">
        <w:tc>
          <w:tcPr>
            <w:tcW w:w="4395" w:type="dxa"/>
            <w:shd w:val="clear" w:color="auto" w:fill="6BC4FF"/>
          </w:tcPr>
          <w:p w14:paraId="0C0ED657" w14:textId="77777777" w:rsidR="00B9311D" w:rsidRPr="00B9311D" w:rsidRDefault="00B9311D" w:rsidP="00B9311D">
            <w:pPr>
              <w:spacing w:before="240" w:after="120"/>
              <w:rPr>
                <w:rFonts w:ascii="Calibri" w:hAnsi="Calibri" w:cs="Times New Roman"/>
                <w:b/>
                <w:i/>
              </w:rPr>
            </w:pPr>
            <w:r w:rsidRPr="00B9311D">
              <w:rPr>
                <w:rFonts w:ascii="Calibri" w:hAnsi="Calibri" w:cs="Times New Roman"/>
                <w:b/>
                <w:i/>
              </w:rPr>
              <w:t>Committee</w:t>
            </w:r>
          </w:p>
        </w:tc>
        <w:tc>
          <w:tcPr>
            <w:tcW w:w="4774" w:type="dxa"/>
            <w:shd w:val="clear" w:color="auto" w:fill="6BC4FF"/>
          </w:tcPr>
          <w:p w14:paraId="30418071" w14:textId="77777777" w:rsidR="00B9311D" w:rsidRPr="00B9311D" w:rsidRDefault="00B9311D" w:rsidP="00B9311D">
            <w:pPr>
              <w:spacing w:before="240" w:after="120"/>
              <w:rPr>
                <w:rFonts w:ascii="Calibri" w:hAnsi="Calibri" w:cs="Times New Roman"/>
                <w:b/>
                <w:i/>
              </w:rPr>
            </w:pPr>
            <w:r w:rsidRPr="00B9311D">
              <w:rPr>
                <w:rFonts w:ascii="Calibri" w:hAnsi="Calibri" w:cs="Times New Roman"/>
                <w:b/>
                <w:i/>
              </w:rPr>
              <w:t>Work Domains (from Standards structure)</w:t>
            </w:r>
          </w:p>
        </w:tc>
      </w:tr>
      <w:tr w:rsidR="00B9311D" w:rsidRPr="00B9311D" w14:paraId="09BC718D" w14:textId="77777777" w:rsidTr="00572294">
        <w:tc>
          <w:tcPr>
            <w:tcW w:w="9169" w:type="dxa"/>
            <w:gridSpan w:val="2"/>
            <w:tcBorders>
              <w:bottom w:val="single" w:sz="4" w:space="0" w:color="auto"/>
            </w:tcBorders>
            <w:shd w:val="clear" w:color="auto" w:fill="B5E1FF"/>
          </w:tcPr>
          <w:p w14:paraId="1B72448C" w14:textId="77777777" w:rsidR="00B9311D" w:rsidRPr="00B9311D" w:rsidRDefault="00B9311D" w:rsidP="00B9311D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b/>
                <w:sz w:val="20"/>
                <w:szCs w:val="20"/>
              </w:rPr>
              <w:t>AtoN Requirements and Management (ARM)</w:t>
            </w:r>
          </w:p>
        </w:tc>
      </w:tr>
      <w:tr w:rsidR="00B9311D" w:rsidRPr="00B9311D" w14:paraId="6613F070" w14:textId="77777777" w:rsidTr="00572294">
        <w:tc>
          <w:tcPr>
            <w:tcW w:w="4395" w:type="dxa"/>
            <w:shd w:val="clear" w:color="auto" w:fill="auto"/>
          </w:tcPr>
          <w:p w14:paraId="1D5CD4AA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AtoN Planning and Service Requirements</w:t>
            </w:r>
          </w:p>
        </w:tc>
        <w:tc>
          <w:tcPr>
            <w:tcW w:w="4774" w:type="dxa"/>
            <w:shd w:val="clear" w:color="auto" w:fill="auto"/>
          </w:tcPr>
          <w:p w14:paraId="0D573835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Obligations and regulatory compliance</w:t>
            </w:r>
          </w:p>
        </w:tc>
      </w:tr>
      <w:tr w:rsidR="00B9311D" w:rsidRPr="00B9311D" w14:paraId="6740E1FF" w14:textId="77777777" w:rsidTr="00572294">
        <w:tc>
          <w:tcPr>
            <w:tcW w:w="4395" w:type="dxa"/>
            <w:shd w:val="clear" w:color="auto" w:fill="auto"/>
          </w:tcPr>
          <w:p w14:paraId="25FBF8D1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E8534A1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Risk Management</w:t>
            </w:r>
          </w:p>
        </w:tc>
      </w:tr>
      <w:tr w:rsidR="00B9311D" w:rsidRPr="00B9311D" w14:paraId="58FA8D2D" w14:textId="77777777" w:rsidTr="00572294">
        <w:tc>
          <w:tcPr>
            <w:tcW w:w="4395" w:type="dxa"/>
            <w:shd w:val="clear" w:color="auto" w:fill="auto"/>
          </w:tcPr>
          <w:p w14:paraId="3F2AE7DA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6C0D657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Levels of service objectives</w:t>
            </w:r>
          </w:p>
        </w:tc>
      </w:tr>
      <w:tr w:rsidR="00B9311D" w:rsidRPr="00B9311D" w14:paraId="64B02FE8" w14:textId="77777777" w:rsidTr="00572294">
        <w:tc>
          <w:tcPr>
            <w:tcW w:w="4395" w:type="dxa"/>
            <w:shd w:val="clear" w:color="auto" w:fill="auto"/>
          </w:tcPr>
          <w:p w14:paraId="1F06D66F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645D270E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Quality management</w:t>
            </w:r>
          </w:p>
        </w:tc>
      </w:tr>
      <w:tr w:rsidR="00B9311D" w:rsidRPr="00B9311D" w14:paraId="42E129E5" w14:textId="77777777" w:rsidTr="00572294">
        <w:tc>
          <w:tcPr>
            <w:tcW w:w="4395" w:type="dxa"/>
            <w:shd w:val="clear" w:color="auto" w:fill="auto"/>
          </w:tcPr>
          <w:p w14:paraId="562ABFBB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10A4AB7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AtoN Planning</w:t>
            </w:r>
          </w:p>
        </w:tc>
      </w:tr>
      <w:tr w:rsidR="00B9311D" w:rsidRPr="00B9311D" w14:paraId="64EBA975" w14:textId="77777777" w:rsidTr="00572294">
        <w:tc>
          <w:tcPr>
            <w:tcW w:w="4395" w:type="dxa"/>
            <w:shd w:val="clear" w:color="auto" w:fill="auto"/>
          </w:tcPr>
          <w:p w14:paraId="531100BF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E566EF6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Virtual marking</w:t>
            </w:r>
          </w:p>
        </w:tc>
      </w:tr>
      <w:tr w:rsidR="00B9311D" w:rsidRPr="00B9311D" w14:paraId="07E05B80" w14:textId="77777777" w:rsidTr="00572294">
        <w:tc>
          <w:tcPr>
            <w:tcW w:w="4395" w:type="dxa"/>
            <w:shd w:val="clear" w:color="auto" w:fill="auto"/>
          </w:tcPr>
          <w:p w14:paraId="3FD0E264" w14:textId="77777777" w:rsidR="00B9311D" w:rsidRPr="00B9311D" w:rsidRDefault="00B9311D" w:rsidP="00B9311D">
            <w:pPr>
              <w:ind w:left="709"/>
              <w:rPr>
                <w:rFonts w:ascii="Calibri" w:hAnsi="Calibri" w:cs="Times New Roman"/>
                <w:color w:val="FF0000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color w:val="FF0000"/>
                <w:sz w:val="20"/>
                <w:szCs w:val="20"/>
              </w:rPr>
              <w:t>Information Services</w:t>
            </w:r>
          </w:p>
        </w:tc>
        <w:tc>
          <w:tcPr>
            <w:tcW w:w="4774" w:type="dxa"/>
            <w:shd w:val="clear" w:color="auto" w:fill="auto"/>
          </w:tcPr>
          <w:p w14:paraId="4B89FDF4" w14:textId="77777777" w:rsidR="00B9311D" w:rsidRPr="00B9311D" w:rsidRDefault="00B9311D" w:rsidP="00B9311D">
            <w:pPr>
              <w:rPr>
                <w:rFonts w:ascii="Calibri" w:hAnsi="Calibri" w:cs="Times New Roman"/>
                <w:color w:val="FF0000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color w:val="FF0000"/>
                <w:sz w:val="20"/>
                <w:szCs w:val="20"/>
              </w:rPr>
              <w:t>Management of Maritime Service Portfolios and S-200 (from  Data models and data encoding)</w:t>
            </w:r>
          </w:p>
        </w:tc>
      </w:tr>
      <w:tr w:rsidR="00B9311D" w:rsidRPr="00B9311D" w14:paraId="320D7AB3" w14:textId="77777777" w:rsidTr="00572294">
        <w:tc>
          <w:tcPr>
            <w:tcW w:w="4395" w:type="dxa"/>
            <w:shd w:val="clear" w:color="auto" w:fill="auto"/>
          </w:tcPr>
          <w:p w14:paraId="4522F984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69CB29BF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 xml:space="preserve">Terminology, </w:t>
            </w:r>
            <w:proofErr w:type="spellStart"/>
            <w:r w:rsidRPr="00B9311D">
              <w:rPr>
                <w:rFonts w:ascii="Calibri" w:hAnsi="Calibri" w:cs="Times New Roman"/>
                <w:sz w:val="20"/>
                <w:szCs w:val="20"/>
              </w:rPr>
              <w:t>symbology</w:t>
            </w:r>
            <w:proofErr w:type="spellEnd"/>
            <w:r w:rsidRPr="00B9311D">
              <w:rPr>
                <w:rFonts w:ascii="Calibri" w:hAnsi="Calibri" w:cs="Times New Roman"/>
                <w:sz w:val="20"/>
                <w:szCs w:val="20"/>
              </w:rPr>
              <w:t>, and portrayal</w:t>
            </w:r>
          </w:p>
        </w:tc>
      </w:tr>
      <w:tr w:rsidR="00B9311D" w:rsidRPr="00B9311D" w14:paraId="09226FCA" w14:textId="77777777" w:rsidTr="00572294">
        <w:tc>
          <w:tcPr>
            <w:tcW w:w="4395" w:type="dxa"/>
            <w:shd w:val="clear" w:color="auto" w:fill="auto"/>
          </w:tcPr>
          <w:p w14:paraId="4A28F799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20AF88DE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</w:tr>
      <w:tr w:rsidR="00B9311D" w:rsidRPr="00B9311D" w14:paraId="4A9F969A" w14:textId="77777777" w:rsidTr="00572294">
        <w:tc>
          <w:tcPr>
            <w:tcW w:w="4395" w:type="dxa"/>
            <w:shd w:val="clear" w:color="auto" w:fill="auto"/>
          </w:tcPr>
          <w:p w14:paraId="09274245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color w:val="FF0000"/>
                <w:sz w:val="20"/>
                <w:szCs w:val="20"/>
              </w:rPr>
              <w:t>Capacity building</w:t>
            </w:r>
          </w:p>
        </w:tc>
        <w:tc>
          <w:tcPr>
            <w:tcW w:w="4774" w:type="dxa"/>
            <w:shd w:val="clear" w:color="auto" w:fill="auto"/>
          </w:tcPr>
          <w:p w14:paraId="42261926" w14:textId="77777777" w:rsidR="00B9311D" w:rsidRPr="00B9311D" w:rsidRDefault="00B9311D" w:rsidP="00B9311D">
            <w:pPr>
              <w:rPr>
                <w:rFonts w:ascii="Calibri" w:hAnsi="Calibri" w:cs="Times New Roman"/>
                <w:color w:val="FF0000"/>
                <w:sz w:val="20"/>
                <w:szCs w:val="20"/>
              </w:rPr>
            </w:pPr>
          </w:p>
        </w:tc>
      </w:tr>
      <w:tr w:rsidR="00B9311D" w:rsidRPr="00B9311D" w14:paraId="22031214" w14:textId="77777777" w:rsidTr="00572294">
        <w:tc>
          <w:tcPr>
            <w:tcW w:w="9169" w:type="dxa"/>
            <w:gridSpan w:val="2"/>
            <w:tcBorders>
              <w:bottom w:val="single" w:sz="4" w:space="0" w:color="auto"/>
            </w:tcBorders>
            <w:shd w:val="clear" w:color="auto" w:fill="B5E1FF"/>
          </w:tcPr>
          <w:p w14:paraId="67617CF1" w14:textId="77777777" w:rsidR="00B9311D" w:rsidRPr="00B9311D" w:rsidRDefault="00B9311D" w:rsidP="00B9311D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b/>
                <w:sz w:val="20"/>
                <w:szCs w:val="20"/>
              </w:rPr>
              <w:t>AtoN Engineering and Sustainability (ENG)</w:t>
            </w:r>
          </w:p>
        </w:tc>
      </w:tr>
      <w:tr w:rsidR="00B9311D" w:rsidRPr="00B9311D" w14:paraId="5CBBD45E" w14:textId="77777777" w:rsidTr="00572294">
        <w:tc>
          <w:tcPr>
            <w:tcW w:w="4395" w:type="dxa"/>
            <w:shd w:val="clear" w:color="auto" w:fill="auto"/>
          </w:tcPr>
          <w:p w14:paraId="6AD94BA6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AtoN Design and Delivery</w:t>
            </w:r>
          </w:p>
        </w:tc>
        <w:tc>
          <w:tcPr>
            <w:tcW w:w="4774" w:type="dxa"/>
            <w:shd w:val="clear" w:color="auto" w:fill="auto"/>
          </w:tcPr>
          <w:p w14:paraId="2D381CF6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Visual signalling</w:t>
            </w:r>
          </w:p>
        </w:tc>
      </w:tr>
      <w:tr w:rsidR="00B9311D" w:rsidRPr="00B9311D" w14:paraId="23030B7D" w14:textId="77777777" w:rsidTr="00572294">
        <w:tc>
          <w:tcPr>
            <w:tcW w:w="4395" w:type="dxa"/>
            <w:shd w:val="clear" w:color="auto" w:fill="auto"/>
          </w:tcPr>
          <w:p w14:paraId="2CCF1389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1F2D2C23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Range and performance</w:t>
            </w:r>
          </w:p>
        </w:tc>
      </w:tr>
      <w:tr w:rsidR="00B9311D" w:rsidRPr="00B9311D" w14:paraId="7743A9D6" w14:textId="77777777" w:rsidTr="00572294">
        <w:tc>
          <w:tcPr>
            <w:tcW w:w="4395" w:type="dxa"/>
            <w:shd w:val="clear" w:color="auto" w:fill="auto"/>
          </w:tcPr>
          <w:p w14:paraId="46DC8CE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16167999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Design, Implementation &amp; Maintenance</w:t>
            </w:r>
          </w:p>
        </w:tc>
      </w:tr>
      <w:tr w:rsidR="00B9311D" w:rsidRPr="00B9311D" w14:paraId="40D0573D" w14:textId="77777777" w:rsidTr="00572294">
        <w:tc>
          <w:tcPr>
            <w:tcW w:w="4395" w:type="dxa"/>
            <w:shd w:val="clear" w:color="auto" w:fill="auto"/>
          </w:tcPr>
          <w:p w14:paraId="79D76CFA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87CA4EF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Power systems</w:t>
            </w:r>
          </w:p>
        </w:tc>
      </w:tr>
      <w:tr w:rsidR="00B9311D" w:rsidRPr="00B9311D" w14:paraId="2318076E" w14:textId="77777777" w:rsidTr="00572294">
        <w:tc>
          <w:tcPr>
            <w:tcW w:w="4395" w:type="dxa"/>
            <w:shd w:val="clear" w:color="auto" w:fill="auto"/>
          </w:tcPr>
          <w:p w14:paraId="13AFA704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4A6EE7D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Floating AtoN</w:t>
            </w:r>
          </w:p>
        </w:tc>
      </w:tr>
      <w:tr w:rsidR="00B9311D" w:rsidRPr="00B9311D" w14:paraId="6BFB79A8" w14:textId="77777777" w:rsidTr="00572294">
        <w:tc>
          <w:tcPr>
            <w:tcW w:w="4395" w:type="dxa"/>
            <w:shd w:val="clear" w:color="auto" w:fill="auto"/>
          </w:tcPr>
          <w:p w14:paraId="6BE1CE84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0BC89B3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Environment, Sustainability &amp; Legacy</w:t>
            </w:r>
          </w:p>
        </w:tc>
      </w:tr>
      <w:tr w:rsidR="00B9311D" w:rsidRPr="00B9311D" w14:paraId="7C0C39C3" w14:textId="77777777" w:rsidTr="00572294">
        <w:tc>
          <w:tcPr>
            <w:tcW w:w="4395" w:type="dxa"/>
            <w:shd w:val="clear" w:color="auto" w:fill="auto"/>
          </w:tcPr>
          <w:p w14:paraId="297715DF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Radionavigation Services</w:t>
            </w:r>
          </w:p>
        </w:tc>
        <w:tc>
          <w:tcPr>
            <w:tcW w:w="4774" w:type="dxa"/>
            <w:shd w:val="clear" w:color="auto" w:fill="auto"/>
          </w:tcPr>
          <w:p w14:paraId="588EDEF5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Satellite positioning and timing</w:t>
            </w:r>
          </w:p>
        </w:tc>
      </w:tr>
      <w:tr w:rsidR="00B9311D" w:rsidRPr="00B9311D" w14:paraId="21EE25AD" w14:textId="77777777" w:rsidTr="00572294">
        <w:tc>
          <w:tcPr>
            <w:tcW w:w="4395" w:type="dxa"/>
            <w:shd w:val="clear" w:color="auto" w:fill="auto"/>
          </w:tcPr>
          <w:p w14:paraId="7C10E91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FCB364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 xml:space="preserve">Terrestrial positioning and timing (including </w:t>
            </w:r>
            <w:proofErr w:type="spellStart"/>
            <w:r w:rsidRPr="00B9311D">
              <w:rPr>
                <w:rFonts w:ascii="Calibri" w:hAnsi="Calibri" w:cs="Times New Roman"/>
                <w:sz w:val="20"/>
                <w:szCs w:val="20"/>
              </w:rPr>
              <w:t>eLoran</w:t>
            </w:r>
            <w:proofErr w:type="spellEnd"/>
            <w:r w:rsidRPr="00B9311D">
              <w:rPr>
                <w:rFonts w:ascii="Calibri" w:hAnsi="Calibri" w:cs="Times New Roman"/>
                <w:sz w:val="20"/>
                <w:szCs w:val="20"/>
              </w:rPr>
              <w:t xml:space="preserve">, </w:t>
            </w:r>
            <w:proofErr w:type="spellStart"/>
            <w:r w:rsidRPr="00B9311D">
              <w:rPr>
                <w:rFonts w:ascii="Calibri" w:hAnsi="Calibri" w:cs="Times New Roman"/>
                <w:sz w:val="20"/>
                <w:szCs w:val="20"/>
              </w:rPr>
              <w:t>eChayka</w:t>
            </w:r>
            <w:proofErr w:type="spellEnd"/>
            <w:r w:rsidRPr="00B9311D">
              <w:rPr>
                <w:rFonts w:ascii="Calibri" w:hAnsi="Calibri" w:cs="Times New Roman"/>
                <w:sz w:val="20"/>
                <w:szCs w:val="20"/>
              </w:rPr>
              <w:t>, R-mode)</w:t>
            </w:r>
          </w:p>
        </w:tc>
      </w:tr>
      <w:tr w:rsidR="00B9311D" w:rsidRPr="00B9311D" w14:paraId="1DE250F0" w14:textId="77777777" w:rsidTr="00572294">
        <w:tc>
          <w:tcPr>
            <w:tcW w:w="4395" w:type="dxa"/>
            <w:shd w:val="clear" w:color="auto" w:fill="auto"/>
          </w:tcPr>
          <w:p w14:paraId="48281632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4E8466B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B9311D">
              <w:rPr>
                <w:rFonts w:ascii="Calibri" w:hAnsi="Calibri" w:cs="Times New Roman"/>
                <w:sz w:val="20"/>
                <w:szCs w:val="20"/>
              </w:rPr>
              <w:t>Racon</w:t>
            </w:r>
            <w:proofErr w:type="spellEnd"/>
            <w:r w:rsidRPr="00B9311D">
              <w:rPr>
                <w:rFonts w:ascii="Calibri" w:hAnsi="Calibri" w:cs="Times New Roman"/>
                <w:sz w:val="20"/>
                <w:szCs w:val="20"/>
              </w:rPr>
              <w:t xml:space="preserve"> &amp; radar positioning</w:t>
            </w:r>
          </w:p>
        </w:tc>
      </w:tr>
      <w:tr w:rsidR="00B9311D" w:rsidRPr="00B9311D" w14:paraId="528DEFC3" w14:textId="77777777" w:rsidTr="00572294">
        <w:tc>
          <w:tcPr>
            <w:tcW w:w="4395" w:type="dxa"/>
            <w:shd w:val="clear" w:color="auto" w:fill="auto"/>
          </w:tcPr>
          <w:p w14:paraId="0E47C76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72B98771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Augmentation services (DGNSS)</w:t>
            </w:r>
          </w:p>
        </w:tc>
      </w:tr>
      <w:tr w:rsidR="00B9311D" w:rsidRPr="00B9311D" w14:paraId="4E93745F" w14:textId="77777777" w:rsidTr="00572294">
        <w:tc>
          <w:tcPr>
            <w:tcW w:w="4395" w:type="dxa"/>
            <w:shd w:val="clear" w:color="auto" w:fill="auto"/>
          </w:tcPr>
          <w:p w14:paraId="2A33F378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260FFE17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</w:tr>
      <w:tr w:rsidR="00B9311D" w:rsidRPr="00B9311D" w14:paraId="5FD775E0" w14:textId="77777777" w:rsidTr="00572294">
        <w:tc>
          <w:tcPr>
            <w:tcW w:w="4395" w:type="dxa"/>
            <w:shd w:val="clear" w:color="auto" w:fill="auto"/>
          </w:tcPr>
          <w:p w14:paraId="09E44D50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Heritage Forum</w:t>
            </w:r>
          </w:p>
        </w:tc>
        <w:tc>
          <w:tcPr>
            <w:tcW w:w="4774" w:type="dxa"/>
            <w:shd w:val="clear" w:color="auto" w:fill="auto"/>
          </w:tcPr>
          <w:p w14:paraId="16769FA7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Activate and manage Heritage Forum as necessary</w:t>
            </w:r>
          </w:p>
        </w:tc>
      </w:tr>
      <w:tr w:rsidR="00B9311D" w:rsidRPr="00B9311D" w14:paraId="7C570087" w14:textId="77777777" w:rsidTr="00572294">
        <w:tc>
          <w:tcPr>
            <w:tcW w:w="9169" w:type="dxa"/>
            <w:gridSpan w:val="2"/>
            <w:tcBorders>
              <w:bottom w:val="single" w:sz="4" w:space="0" w:color="auto"/>
            </w:tcBorders>
            <w:shd w:val="clear" w:color="auto" w:fill="B5E1FF"/>
          </w:tcPr>
          <w:p w14:paraId="67D1F2A8" w14:textId="77777777" w:rsidR="00B9311D" w:rsidRPr="00B9311D" w:rsidRDefault="00B9311D" w:rsidP="00B9311D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  <w:t>e-Navigation Information Services and Communications (ENAV)</w:t>
            </w:r>
          </w:p>
        </w:tc>
      </w:tr>
      <w:tr w:rsidR="00B9311D" w:rsidRPr="00B9311D" w14:paraId="5D2B8234" w14:textId="77777777" w:rsidTr="00572294">
        <w:tc>
          <w:tcPr>
            <w:tcW w:w="4395" w:type="dxa"/>
            <w:shd w:val="clear" w:color="auto" w:fill="auto"/>
          </w:tcPr>
          <w:p w14:paraId="30BC31A8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Digital Communications Technologies</w:t>
            </w:r>
          </w:p>
        </w:tc>
        <w:tc>
          <w:tcPr>
            <w:tcW w:w="4774" w:type="dxa"/>
            <w:shd w:val="clear" w:color="auto" w:fill="auto"/>
          </w:tcPr>
          <w:p w14:paraId="3EC9C230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Wide/Medium bandwidth systems (AIS &amp; VDES)</w:t>
            </w:r>
          </w:p>
        </w:tc>
      </w:tr>
      <w:tr w:rsidR="00B9311D" w:rsidRPr="00B9311D" w14:paraId="4E7275AC" w14:textId="77777777" w:rsidTr="00572294">
        <w:tc>
          <w:tcPr>
            <w:tcW w:w="4395" w:type="dxa"/>
            <w:shd w:val="clear" w:color="auto" w:fill="auto"/>
          </w:tcPr>
          <w:p w14:paraId="692EEBC4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817A71A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Narrow bandwidth systems (NAVDAT, MF beacons, etc.)</w:t>
            </w:r>
          </w:p>
        </w:tc>
      </w:tr>
      <w:tr w:rsidR="00B9311D" w:rsidRPr="00B9311D" w14:paraId="3CECF5D9" w14:textId="77777777" w:rsidTr="00572294">
        <w:tc>
          <w:tcPr>
            <w:tcW w:w="4395" w:type="dxa"/>
            <w:shd w:val="clear" w:color="auto" w:fill="auto"/>
          </w:tcPr>
          <w:p w14:paraId="18193089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1967C493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Harmonised maritime connectivity</w:t>
            </w:r>
          </w:p>
        </w:tc>
      </w:tr>
      <w:tr w:rsidR="00B9311D" w:rsidRPr="00B9311D" w14:paraId="4399D0DA" w14:textId="77777777" w:rsidTr="00572294">
        <w:tc>
          <w:tcPr>
            <w:tcW w:w="4395" w:type="dxa"/>
            <w:shd w:val="clear" w:color="auto" w:fill="auto"/>
          </w:tcPr>
          <w:p w14:paraId="69A05361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Information Services</w:t>
            </w:r>
          </w:p>
        </w:tc>
        <w:tc>
          <w:tcPr>
            <w:tcW w:w="4774" w:type="dxa"/>
            <w:shd w:val="clear" w:color="auto" w:fill="auto"/>
          </w:tcPr>
          <w:p w14:paraId="46ABB05E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Data models and data encoding (IVEF, S-100, S-200, ASM, etc.)</w:t>
            </w:r>
          </w:p>
        </w:tc>
      </w:tr>
      <w:tr w:rsidR="00B9311D" w:rsidRPr="00B9311D" w14:paraId="3E7BFAA8" w14:textId="77777777" w:rsidTr="00572294">
        <w:tc>
          <w:tcPr>
            <w:tcW w:w="4395" w:type="dxa"/>
            <w:shd w:val="clear" w:color="auto" w:fill="auto"/>
          </w:tcPr>
          <w:p w14:paraId="7EEE18B4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0F36A59C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Vessel tracking and data exchange systems</w:t>
            </w:r>
          </w:p>
        </w:tc>
      </w:tr>
      <w:tr w:rsidR="00B9311D" w:rsidRPr="00B9311D" w14:paraId="2B3528F5" w14:textId="77777777" w:rsidTr="00572294">
        <w:tc>
          <w:tcPr>
            <w:tcW w:w="4395" w:type="dxa"/>
            <w:shd w:val="clear" w:color="auto" w:fill="auto"/>
          </w:tcPr>
          <w:p w14:paraId="354BE695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3BD9BD04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e-Navigation user requirements</w:t>
            </w:r>
          </w:p>
        </w:tc>
      </w:tr>
      <w:tr w:rsidR="00B9311D" w:rsidRPr="00B9311D" w14:paraId="2F835355" w14:textId="77777777" w:rsidTr="00572294">
        <w:tc>
          <w:tcPr>
            <w:tcW w:w="4395" w:type="dxa"/>
            <w:shd w:val="clear" w:color="auto" w:fill="auto"/>
          </w:tcPr>
          <w:p w14:paraId="31710510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57DC0A4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</w:tr>
      <w:tr w:rsidR="00B9311D" w:rsidRPr="00B9311D" w14:paraId="6FCA65A0" w14:textId="77777777" w:rsidTr="00572294">
        <w:tc>
          <w:tcPr>
            <w:tcW w:w="9169" w:type="dxa"/>
            <w:gridSpan w:val="2"/>
            <w:tcBorders>
              <w:bottom w:val="single" w:sz="4" w:space="0" w:color="auto"/>
            </w:tcBorders>
            <w:shd w:val="clear" w:color="auto" w:fill="B5E1FF"/>
          </w:tcPr>
          <w:p w14:paraId="5C20C24A" w14:textId="77777777" w:rsidR="00B9311D" w:rsidRPr="00B9311D" w:rsidRDefault="00B9311D" w:rsidP="00B9311D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b/>
                <w:sz w:val="20"/>
                <w:szCs w:val="20"/>
              </w:rPr>
              <w:t>Vessel Traffic Services  (VTS)</w:t>
            </w:r>
          </w:p>
        </w:tc>
      </w:tr>
      <w:tr w:rsidR="00B9311D" w:rsidRPr="00B9311D" w14:paraId="6ABD4B2A" w14:textId="77777777" w:rsidTr="00572294">
        <w:tc>
          <w:tcPr>
            <w:tcW w:w="4395" w:type="dxa"/>
            <w:shd w:val="clear" w:color="auto" w:fill="auto"/>
          </w:tcPr>
          <w:p w14:paraId="42A995AC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 xml:space="preserve">Vessel Traffic Services  </w:t>
            </w:r>
          </w:p>
        </w:tc>
        <w:tc>
          <w:tcPr>
            <w:tcW w:w="4774" w:type="dxa"/>
            <w:shd w:val="clear" w:color="auto" w:fill="auto"/>
          </w:tcPr>
          <w:p w14:paraId="7EDFCCB6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VTS implementation</w:t>
            </w:r>
          </w:p>
        </w:tc>
      </w:tr>
      <w:tr w:rsidR="00B9311D" w:rsidRPr="00B9311D" w14:paraId="23B63C7B" w14:textId="77777777" w:rsidTr="00572294">
        <w:tc>
          <w:tcPr>
            <w:tcW w:w="4395" w:type="dxa"/>
            <w:shd w:val="clear" w:color="auto" w:fill="auto"/>
          </w:tcPr>
          <w:p w14:paraId="7AF97D92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05338C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VTS operations</w:t>
            </w:r>
          </w:p>
        </w:tc>
      </w:tr>
      <w:tr w:rsidR="00B9311D" w:rsidRPr="00B9311D" w14:paraId="6C2778BE" w14:textId="77777777" w:rsidTr="00572294">
        <w:tc>
          <w:tcPr>
            <w:tcW w:w="4395" w:type="dxa"/>
            <w:shd w:val="clear" w:color="auto" w:fill="auto"/>
          </w:tcPr>
          <w:p w14:paraId="213AFCC6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6EFFF35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VTS data and information management</w:t>
            </w:r>
          </w:p>
        </w:tc>
      </w:tr>
      <w:tr w:rsidR="00B9311D" w:rsidRPr="00B9311D" w14:paraId="56966396" w14:textId="77777777" w:rsidTr="00572294">
        <w:tc>
          <w:tcPr>
            <w:tcW w:w="4395" w:type="dxa"/>
            <w:shd w:val="clear" w:color="auto" w:fill="auto"/>
          </w:tcPr>
          <w:p w14:paraId="415001F1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35674A33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VTS communications</w:t>
            </w:r>
          </w:p>
        </w:tc>
      </w:tr>
      <w:tr w:rsidR="00B9311D" w:rsidRPr="00B9311D" w14:paraId="65B20627" w14:textId="77777777" w:rsidTr="00572294">
        <w:tc>
          <w:tcPr>
            <w:tcW w:w="4395" w:type="dxa"/>
            <w:shd w:val="clear" w:color="auto" w:fill="auto"/>
          </w:tcPr>
          <w:p w14:paraId="62776242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190165FB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VTS technologies</w:t>
            </w:r>
          </w:p>
        </w:tc>
      </w:tr>
      <w:tr w:rsidR="00B9311D" w:rsidRPr="00B9311D" w14:paraId="74211824" w14:textId="77777777" w:rsidTr="00572294">
        <w:tc>
          <w:tcPr>
            <w:tcW w:w="4395" w:type="dxa"/>
            <w:shd w:val="clear" w:color="auto" w:fill="auto"/>
          </w:tcPr>
          <w:p w14:paraId="79A2FA4E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7C697100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VTS Auditing  and assessing</w:t>
            </w:r>
          </w:p>
        </w:tc>
      </w:tr>
      <w:tr w:rsidR="00B9311D" w:rsidRPr="00B9311D" w14:paraId="0ECE24FC" w14:textId="77777777" w:rsidTr="00572294">
        <w:tc>
          <w:tcPr>
            <w:tcW w:w="4395" w:type="dxa"/>
            <w:shd w:val="clear" w:color="auto" w:fill="auto"/>
          </w:tcPr>
          <w:p w14:paraId="34A802C2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C7E92B0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VTS additional services</w:t>
            </w:r>
          </w:p>
        </w:tc>
      </w:tr>
      <w:tr w:rsidR="00B9311D" w:rsidRPr="00B9311D" w14:paraId="2AA84327" w14:textId="77777777" w:rsidTr="00572294">
        <w:tc>
          <w:tcPr>
            <w:tcW w:w="4395" w:type="dxa"/>
            <w:shd w:val="clear" w:color="auto" w:fill="auto"/>
          </w:tcPr>
          <w:p w14:paraId="156D901F" w14:textId="77777777" w:rsidR="00B9311D" w:rsidRPr="00B9311D" w:rsidRDefault="00B9311D" w:rsidP="00B9311D">
            <w:pPr>
              <w:ind w:left="708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273EAE0F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</w:tr>
    </w:tbl>
    <w:p w14:paraId="61535105" w14:textId="77777777" w:rsidR="00F74A60" w:rsidRDefault="00F74A60" w:rsidP="00F74A60">
      <w:pPr>
        <w:pStyle w:val="Heading1"/>
        <w:sectPr w:rsidR="00F74A60" w:rsidSect="0082480E">
          <w:headerReference w:type="default" r:id="rId9"/>
          <w:footerReference w:type="default" r:id="rId10"/>
          <w:headerReference w:type="firs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96E25DC" w14:textId="62A87322" w:rsidR="00B9311D" w:rsidRDefault="004F67FB" w:rsidP="00F74A60">
      <w:pPr>
        <w:pStyle w:val="Heading1"/>
      </w:pPr>
      <w:r>
        <w:lastRenderedPageBreak/>
        <w:t xml:space="preserve"> </w:t>
      </w:r>
      <w:r w:rsidR="00F74A60">
        <w:t>Annex 2</w:t>
      </w:r>
    </w:p>
    <w:p w14:paraId="65BA93FB" w14:textId="5118C260" w:rsidR="00F74A60" w:rsidRDefault="00F74A60" w:rsidP="00F74A60">
      <w:pPr>
        <w:pStyle w:val="BodyText"/>
        <w:rPr>
          <w:lang w:eastAsia="de-DE"/>
        </w:rPr>
      </w:pPr>
      <w:r>
        <w:rPr>
          <w:lang w:eastAsia="de-DE"/>
        </w:rPr>
        <w:t xml:space="preserve">Draft amplification of the Committee structure. Proposal </w:t>
      </w:r>
      <w:r w:rsidR="00CA7FE3">
        <w:rPr>
          <w:lang w:eastAsia="de-DE"/>
        </w:rPr>
        <w:t>by Secretariat</w:t>
      </w:r>
      <w:r>
        <w:rPr>
          <w:lang w:eastAsia="de-DE"/>
        </w:rPr>
        <w:t>.</w:t>
      </w:r>
    </w:p>
    <w:tbl>
      <w:tblPr>
        <w:tblStyle w:val="TableGrid11"/>
        <w:tblpPr w:leftFromText="141" w:rightFromText="141" w:vertAnchor="text" w:tblpY="1"/>
        <w:tblOverlap w:val="never"/>
        <w:tblW w:w="13943" w:type="dxa"/>
        <w:shd w:val="clear" w:color="auto" w:fill="B5E1FF"/>
        <w:tblLook w:val="04A0" w:firstRow="1" w:lastRow="0" w:firstColumn="1" w:lastColumn="0" w:noHBand="0" w:noVBand="1"/>
      </w:tblPr>
      <w:tblGrid>
        <w:gridCol w:w="4395"/>
        <w:gridCol w:w="4774"/>
        <w:gridCol w:w="4774"/>
      </w:tblGrid>
      <w:tr w:rsidR="00F74A60" w:rsidRPr="00F74A60" w14:paraId="16962863" w14:textId="24DBD878" w:rsidTr="00F74A60">
        <w:tc>
          <w:tcPr>
            <w:tcW w:w="4395" w:type="dxa"/>
            <w:shd w:val="clear" w:color="auto" w:fill="6BC4FF"/>
          </w:tcPr>
          <w:p w14:paraId="053BEF1B" w14:textId="77777777" w:rsidR="00F74A60" w:rsidRPr="00F74A60" w:rsidRDefault="00F74A60" w:rsidP="00F74A60">
            <w:pPr>
              <w:spacing w:before="240" w:after="120"/>
              <w:rPr>
                <w:rFonts w:ascii="Calibri" w:hAnsi="Calibri" w:cs="Times New Roman"/>
                <w:b/>
                <w:i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t>Committee</w:t>
            </w:r>
          </w:p>
        </w:tc>
        <w:tc>
          <w:tcPr>
            <w:tcW w:w="4774" w:type="dxa"/>
            <w:shd w:val="clear" w:color="auto" w:fill="6BC4FF"/>
          </w:tcPr>
          <w:p w14:paraId="675081F3" w14:textId="77777777" w:rsidR="00F74A60" w:rsidRPr="00F74A60" w:rsidRDefault="00F74A60" w:rsidP="00F74A60">
            <w:pPr>
              <w:spacing w:before="240" w:after="120"/>
              <w:rPr>
                <w:rFonts w:ascii="Calibri" w:hAnsi="Calibri" w:cs="Times New Roman"/>
                <w:b/>
                <w:i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t>Work Domains (from Standards structure)</w:t>
            </w:r>
          </w:p>
        </w:tc>
        <w:tc>
          <w:tcPr>
            <w:tcW w:w="4774" w:type="dxa"/>
            <w:shd w:val="clear" w:color="auto" w:fill="6BC4FF"/>
          </w:tcPr>
          <w:p w14:paraId="210C2CB1" w14:textId="215D5831" w:rsidR="00F74A60" w:rsidRPr="00F74A60" w:rsidRDefault="00F74A60" w:rsidP="00F74A60">
            <w:pPr>
              <w:spacing w:before="240" w:after="120"/>
              <w:rPr>
                <w:rFonts w:ascii="Calibri" w:hAnsi="Calibri" w:cs="Times New Roman"/>
                <w:b/>
                <w:i/>
              </w:rPr>
            </w:pPr>
            <w:r>
              <w:rPr>
                <w:rFonts w:ascii="Calibri" w:hAnsi="Calibri" w:cs="Times New Roman"/>
                <w:b/>
                <w:i/>
              </w:rPr>
              <w:t>Amplification</w:t>
            </w:r>
            <w:r w:rsidR="00D65BE5">
              <w:rPr>
                <w:rFonts w:ascii="Calibri" w:hAnsi="Calibri" w:cs="Times New Roman"/>
                <w:b/>
                <w:i/>
              </w:rPr>
              <w:t xml:space="preserve"> points – only as necessary</w:t>
            </w:r>
          </w:p>
        </w:tc>
      </w:tr>
      <w:tr w:rsidR="003A094C" w:rsidRPr="00F74A60" w14:paraId="7C37D2D2" w14:textId="6B1B4582" w:rsidTr="003B6191">
        <w:tc>
          <w:tcPr>
            <w:tcW w:w="13943" w:type="dxa"/>
            <w:gridSpan w:val="3"/>
            <w:tcBorders>
              <w:bottom w:val="single" w:sz="4" w:space="0" w:color="auto"/>
            </w:tcBorders>
            <w:shd w:val="clear" w:color="auto" w:fill="B5E1FF"/>
          </w:tcPr>
          <w:p w14:paraId="29C5C318" w14:textId="77777777" w:rsidR="003A094C" w:rsidRDefault="003A094C" w:rsidP="00F74A60">
            <w:pPr>
              <w:spacing w:before="120"/>
              <w:rPr>
                <w:rFonts w:ascii="Calibri" w:hAnsi="Calibri" w:cs="Times New Roman"/>
                <w:b/>
              </w:rPr>
            </w:pPr>
            <w:r w:rsidRPr="00F74A60">
              <w:rPr>
                <w:rFonts w:ascii="Calibri" w:hAnsi="Calibri" w:cs="Times New Roman"/>
                <w:b/>
              </w:rPr>
              <w:t>AtoN Requirements and Management (ARM)</w:t>
            </w:r>
          </w:p>
          <w:p w14:paraId="104689CF" w14:textId="536D78F2" w:rsidR="003A094C" w:rsidRPr="00F74A60" w:rsidRDefault="003A094C" w:rsidP="00F74A6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</w:tr>
      <w:tr w:rsidR="00F74A60" w:rsidRPr="00F74A60" w14:paraId="15D0DF94" w14:textId="7D218E28" w:rsidTr="00F74A60">
        <w:tc>
          <w:tcPr>
            <w:tcW w:w="4395" w:type="dxa"/>
            <w:shd w:val="clear" w:color="auto" w:fill="auto"/>
          </w:tcPr>
          <w:p w14:paraId="049FB4DC" w14:textId="77777777" w:rsidR="00F74A60" w:rsidRPr="00F74A60" w:rsidRDefault="00F74A60" w:rsidP="00F74A6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AtoN Planning and Service Requirements</w:t>
            </w:r>
          </w:p>
        </w:tc>
        <w:tc>
          <w:tcPr>
            <w:tcW w:w="4774" w:type="dxa"/>
            <w:shd w:val="clear" w:color="auto" w:fill="auto"/>
          </w:tcPr>
          <w:p w14:paraId="7DEA050E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Obligations and regulatory compliance</w:t>
            </w:r>
          </w:p>
        </w:tc>
        <w:tc>
          <w:tcPr>
            <w:tcW w:w="4774" w:type="dxa"/>
          </w:tcPr>
          <w:p w14:paraId="0B578B12" w14:textId="222F6BFC" w:rsidR="00A91109" w:rsidRPr="00D40679" w:rsidRDefault="00A91109" w:rsidP="00BD40F3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35A8D20D" w14:textId="387EF2CD" w:rsidTr="00F74A60">
        <w:tc>
          <w:tcPr>
            <w:tcW w:w="4395" w:type="dxa"/>
            <w:shd w:val="clear" w:color="auto" w:fill="auto"/>
          </w:tcPr>
          <w:p w14:paraId="091DDD0D" w14:textId="5A463C50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9B5FC9C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Risk Management</w:t>
            </w:r>
          </w:p>
        </w:tc>
        <w:tc>
          <w:tcPr>
            <w:tcW w:w="4774" w:type="dxa"/>
          </w:tcPr>
          <w:p w14:paraId="0338C4D5" w14:textId="42A77975" w:rsidR="004456C1" w:rsidRDefault="004456C1" w:rsidP="00D40679">
            <w:pPr>
              <w:pStyle w:val="ListParagraph"/>
              <w:numPr>
                <w:ilvl w:val="0"/>
                <w:numId w:val="25"/>
              </w:numPr>
              <w:ind w:left="357" w:hanging="357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Maritime data sharing for risk assessment</w:t>
            </w:r>
          </w:p>
          <w:p w14:paraId="79358453" w14:textId="5D74F217" w:rsidR="004456C1" w:rsidRPr="00F74A60" w:rsidRDefault="004456C1" w:rsidP="00D40679">
            <w:pPr>
              <w:pStyle w:val="ListParagraph"/>
              <w:numPr>
                <w:ilvl w:val="1"/>
                <w:numId w:val="25"/>
              </w:numPr>
              <w:ind w:left="1066" w:hanging="283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IALA NET</w:t>
            </w:r>
          </w:p>
        </w:tc>
      </w:tr>
      <w:tr w:rsidR="00F74A60" w:rsidRPr="00F74A60" w14:paraId="7B70B362" w14:textId="15226CE6" w:rsidTr="00F74A60">
        <w:tc>
          <w:tcPr>
            <w:tcW w:w="4395" w:type="dxa"/>
            <w:shd w:val="clear" w:color="auto" w:fill="auto"/>
          </w:tcPr>
          <w:p w14:paraId="288F0D59" w14:textId="3793EC6A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12FFD3E5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Levels of service objectives</w:t>
            </w:r>
          </w:p>
        </w:tc>
        <w:tc>
          <w:tcPr>
            <w:tcW w:w="4774" w:type="dxa"/>
          </w:tcPr>
          <w:p w14:paraId="64B87A0F" w14:textId="427D19FF" w:rsidR="00F74A60" w:rsidRPr="00F74A60" w:rsidRDefault="00F74A60" w:rsidP="00D40679">
            <w:pPr>
              <w:pStyle w:val="ListParagraph"/>
              <w:ind w:left="357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1B2652B3" w14:textId="142F8EBB" w:rsidTr="00F74A60">
        <w:tc>
          <w:tcPr>
            <w:tcW w:w="4395" w:type="dxa"/>
            <w:shd w:val="clear" w:color="auto" w:fill="auto"/>
          </w:tcPr>
          <w:p w14:paraId="2D9EA379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39F22FF3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Quality management</w:t>
            </w:r>
          </w:p>
        </w:tc>
        <w:tc>
          <w:tcPr>
            <w:tcW w:w="4774" w:type="dxa"/>
          </w:tcPr>
          <w:p w14:paraId="7F836A61" w14:textId="1BA91887" w:rsidR="00F74A60" w:rsidRPr="00D40679" w:rsidRDefault="00F74A60" w:rsidP="00DC01DA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451FE339" w14:textId="6F951242" w:rsidTr="00F74A60">
        <w:tc>
          <w:tcPr>
            <w:tcW w:w="4395" w:type="dxa"/>
            <w:shd w:val="clear" w:color="auto" w:fill="auto"/>
          </w:tcPr>
          <w:p w14:paraId="283F5334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067B1E2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AtoN Planning</w:t>
            </w:r>
          </w:p>
        </w:tc>
        <w:tc>
          <w:tcPr>
            <w:tcW w:w="4774" w:type="dxa"/>
          </w:tcPr>
          <w:p w14:paraId="44EA541B" w14:textId="520375AD" w:rsidR="00F74A60" w:rsidRPr="00F74A60" w:rsidRDefault="00F74A60" w:rsidP="00D40679">
            <w:pPr>
              <w:pStyle w:val="ListParagraph"/>
              <w:ind w:left="360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4627A123" w14:textId="6CA95976" w:rsidTr="00F74A60">
        <w:tc>
          <w:tcPr>
            <w:tcW w:w="4395" w:type="dxa"/>
            <w:shd w:val="clear" w:color="auto" w:fill="auto"/>
          </w:tcPr>
          <w:p w14:paraId="735CDD6B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CA7384C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Virtual marking</w:t>
            </w:r>
          </w:p>
        </w:tc>
        <w:tc>
          <w:tcPr>
            <w:tcW w:w="4774" w:type="dxa"/>
          </w:tcPr>
          <w:p w14:paraId="150D0826" w14:textId="77777777" w:rsidR="00F74A60" w:rsidRDefault="00D65BE5" w:rsidP="00D65BE5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Operational aspects of Virtual marking</w:t>
            </w:r>
          </w:p>
          <w:p w14:paraId="37D9F2E9" w14:textId="2FFE640F" w:rsidR="00D65BE5" w:rsidRPr="00D65BE5" w:rsidRDefault="00D65BE5" w:rsidP="00D65BE5">
            <w:pPr>
              <w:pStyle w:val="ListParagraph"/>
              <w:numPr>
                <w:ilvl w:val="1"/>
                <w:numId w:val="22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ENAV to advise on connectivity</w:t>
            </w:r>
          </w:p>
        </w:tc>
      </w:tr>
      <w:tr w:rsidR="00F74A60" w:rsidRPr="00F74A60" w14:paraId="35FEDE8E" w14:textId="3F48B5FA" w:rsidTr="00F74A60">
        <w:tc>
          <w:tcPr>
            <w:tcW w:w="4395" w:type="dxa"/>
            <w:shd w:val="clear" w:color="auto" w:fill="auto"/>
          </w:tcPr>
          <w:p w14:paraId="795D9A45" w14:textId="77777777" w:rsidR="00F74A60" w:rsidRPr="00F74A60" w:rsidRDefault="00F74A60" w:rsidP="00F74A60">
            <w:pPr>
              <w:ind w:left="709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Information Services</w:t>
            </w:r>
          </w:p>
        </w:tc>
        <w:tc>
          <w:tcPr>
            <w:tcW w:w="4774" w:type="dxa"/>
            <w:shd w:val="clear" w:color="auto" w:fill="auto"/>
          </w:tcPr>
          <w:p w14:paraId="16F4521D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Management of Maritime Service Portfolios and S-200 (from  Data models and data encoding)</w:t>
            </w:r>
          </w:p>
        </w:tc>
        <w:tc>
          <w:tcPr>
            <w:tcW w:w="4774" w:type="dxa"/>
          </w:tcPr>
          <w:p w14:paraId="047E681F" w14:textId="77777777" w:rsidR="00F74A60" w:rsidRDefault="00D65BE5" w:rsidP="00D65BE5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Operational considerations for S-200</w:t>
            </w:r>
          </w:p>
          <w:p w14:paraId="4FEA5513" w14:textId="29A88054" w:rsidR="00096FA6" w:rsidRDefault="00096FA6" w:rsidP="00D40679">
            <w:pPr>
              <w:pStyle w:val="ListParagraph"/>
              <w:ind w:left="1080"/>
              <w:rPr>
                <w:rFonts w:ascii="Calibri" w:hAnsi="Calibri" w:cs="Times New Roman"/>
                <w:sz w:val="20"/>
                <w:szCs w:val="20"/>
              </w:rPr>
            </w:pPr>
          </w:p>
          <w:p w14:paraId="6BCEA7BF" w14:textId="06A238EE" w:rsidR="00096FA6" w:rsidRDefault="00096FA6" w:rsidP="00096FA6">
            <w:pPr>
              <w:pStyle w:val="ListParagraph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S-201</w:t>
            </w:r>
            <w:r w:rsidR="00060DA3">
              <w:rPr>
                <w:rFonts w:ascii="Calibri" w:hAnsi="Calibri" w:cs="Times New Roman"/>
                <w:sz w:val="20"/>
                <w:szCs w:val="20"/>
              </w:rPr>
              <w:t xml:space="preserve"> AtoN information</w:t>
            </w:r>
          </w:p>
          <w:p w14:paraId="0B9AB060" w14:textId="7F2F345C" w:rsidR="00096FA6" w:rsidRPr="00096FA6" w:rsidRDefault="00096FA6" w:rsidP="00096FA6">
            <w:pPr>
              <w:pStyle w:val="ListParagraph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S-230</w:t>
            </w:r>
            <w:r w:rsidR="00060DA3">
              <w:rPr>
                <w:rFonts w:ascii="Calibri" w:hAnsi="Calibri" w:cs="Times New Roman"/>
                <w:sz w:val="20"/>
                <w:szCs w:val="20"/>
              </w:rPr>
              <w:t xml:space="preserve"> Application Specific Messages</w:t>
            </w:r>
          </w:p>
          <w:p w14:paraId="4D516D83" w14:textId="77777777" w:rsidR="00D65BE5" w:rsidRPr="00BB53F9" w:rsidRDefault="00D65BE5" w:rsidP="00D65BE5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Coordination with IHO for S-100, S-200, and MRN management</w:t>
            </w:r>
          </w:p>
          <w:p w14:paraId="47E3212B" w14:textId="77777777" w:rsidR="00D65BE5" w:rsidRPr="00BB53F9" w:rsidRDefault="00D65BE5" w:rsidP="00D65BE5">
            <w:pPr>
              <w:pStyle w:val="ListParagraph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S-100/S-200 message coordination</w:t>
            </w:r>
          </w:p>
          <w:p w14:paraId="6C39EB84" w14:textId="050D1819" w:rsidR="005570B5" w:rsidRPr="00BB53F9" w:rsidRDefault="005570B5" w:rsidP="005570B5">
            <w:pPr>
              <w:pStyle w:val="ListParagraph"/>
              <w:numPr>
                <w:ilvl w:val="2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S-201 &amp; S-125 etc.</w:t>
            </w:r>
          </w:p>
          <w:p w14:paraId="54E9D44B" w14:textId="77777777" w:rsidR="00D65BE5" w:rsidRPr="00BB53F9" w:rsidRDefault="00D65BE5" w:rsidP="00D65BE5">
            <w:pPr>
              <w:pStyle w:val="ListParagraph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 xml:space="preserve">S-200 information content, except S-211 </w:t>
            </w:r>
          </w:p>
          <w:p w14:paraId="62623558" w14:textId="3B1475E5" w:rsidR="005570B5" w:rsidRPr="00BB53F9" w:rsidRDefault="005570B5" w:rsidP="00D65BE5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Coordination with IHO, WMO, etc. on complete S-100 series</w:t>
            </w:r>
          </w:p>
          <w:p w14:paraId="68AD068C" w14:textId="101EEEC6" w:rsidR="00D80BDE" w:rsidRPr="00BB53F9" w:rsidRDefault="00D80BDE" w:rsidP="00D80BDE">
            <w:pPr>
              <w:pStyle w:val="ListParagraph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Including adding MRN header to S-100 to increase S-numbers available</w:t>
            </w:r>
          </w:p>
          <w:p w14:paraId="06E878BB" w14:textId="77777777" w:rsidR="00D65BE5" w:rsidRPr="00BB53F9" w:rsidRDefault="00D65BE5" w:rsidP="00D65BE5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Digital Maritime Services</w:t>
            </w:r>
          </w:p>
          <w:p w14:paraId="229B3D34" w14:textId="36319755" w:rsidR="005570B5" w:rsidRPr="00BB53F9" w:rsidRDefault="005570B5" w:rsidP="00D65BE5">
            <w:pPr>
              <w:pStyle w:val="ListParagraph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Structure and content of Maritime Services</w:t>
            </w:r>
          </w:p>
          <w:p w14:paraId="1A1CF394" w14:textId="77777777" w:rsidR="00D65BE5" w:rsidRPr="00BB53F9" w:rsidRDefault="00D65BE5" w:rsidP="00D65BE5">
            <w:pPr>
              <w:pStyle w:val="ListParagraph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IMO Coordinating Organisation matters</w:t>
            </w:r>
          </w:p>
          <w:p w14:paraId="4F0F08BA" w14:textId="77777777" w:rsidR="00D65BE5" w:rsidRDefault="00D65BE5" w:rsidP="00D65BE5">
            <w:pPr>
              <w:pStyle w:val="ListParagraph"/>
              <w:numPr>
                <w:ilvl w:val="2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With advice from VTS as necessary</w:t>
            </w:r>
          </w:p>
          <w:p w14:paraId="269818BF" w14:textId="1BFB00E3" w:rsidR="00C5268D" w:rsidRDefault="00C5268D" w:rsidP="009175F5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Development of S-201 Testbed</w:t>
            </w:r>
          </w:p>
          <w:p w14:paraId="1FCC8B7D" w14:textId="2E42D545" w:rsidR="00385252" w:rsidRDefault="00385252" w:rsidP="009175F5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Other s-200</w:t>
            </w:r>
          </w:p>
          <w:p w14:paraId="54FC8FCE" w14:textId="7302E4CF" w:rsidR="00385252" w:rsidRDefault="00385252" w:rsidP="00D40679">
            <w:pPr>
              <w:pStyle w:val="ListParagraph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lastRenderedPageBreak/>
              <w:t>Envisage the scope of S-200</w:t>
            </w:r>
          </w:p>
          <w:p w14:paraId="2083E022" w14:textId="77777777" w:rsidR="00902B5A" w:rsidRDefault="00902B5A" w:rsidP="009175F5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Organizing a S-100/200 workshop in cooperation with IHO</w:t>
            </w:r>
          </w:p>
          <w:p w14:paraId="44108998" w14:textId="059E1D18" w:rsidR="00902B5A" w:rsidRDefault="00902B5A" w:rsidP="00D40679">
            <w:pPr>
              <w:pStyle w:val="ListParagraph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Date, place, and scope </w:t>
            </w:r>
          </w:p>
          <w:p w14:paraId="285B7155" w14:textId="77777777" w:rsidR="009175F5" w:rsidRDefault="009175F5" w:rsidP="009175F5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IALA representation at IHO working groups in coordination with Secretariat</w:t>
            </w:r>
          </w:p>
          <w:p w14:paraId="637A0FC9" w14:textId="40B25667" w:rsidR="009175F5" w:rsidRPr="00BB53F9" w:rsidRDefault="00060DA3" w:rsidP="009175F5">
            <w:pPr>
              <w:pStyle w:val="ListParagraph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HSSC, S-100WG, NIPWG</w:t>
            </w:r>
          </w:p>
        </w:tc>
      </w:tr>
      <w:tr w:rsidR="00F74A60" w:rsidRPr="00F74A60" w14:paraId="7BCE78C5" w14:textId="5CBC754C" w:rsidTr="00F74A60">
        <w:tc>
          <w:tcPr>
            <w:tcW w:w="4395" w:type="dxa"/>
            <w:shd w:val="clear" w:color="auto" w:fill="auto"/>
          </w:tcPr>
          <w:p w14:paraId="0DACB406" w14:textId="57179914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3582F3C4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 xml:space="preserve">Terminology, </w:t>
            </w:r>
            <w:proofErr w:type="spellStart"/>
            <w:r w:rsidRPr="00F74A60">
              <w:rPr>
                <w:rFonts w:ascii="Calibri" w:hAnsi="Calibri" w:cs="Times New Roman"/>
                <w:sz w:val="20"/>
                <w:szCs w:val="20"/>
              </w:rPr>
              <w:t>symbology</w:t>
            </w:r>
            <w:proofErr w:type="spellEnd"/>
            <w:r w:rsidRPr="00F74A60">
              <w:rPr>
                <w:rFonts w:ascii="Calibri" w:hAnsi="Calibri" w:cs="Times New Roman"/>
                <w:sz w:val="20"/>
                <w:szCs w:val="20"/>
              </w:rPr>
              <w:t>, and portrayal</w:t>
            </w:r>
          </w:p>
        </w:tc>
        <w:tc>
          <w:tcPr>
            <w:tcW w:w="4774" w:type="dxa"/>
          </w:tcPr>
          <w:p w14:paraId="44ECD84C" w14:textId="388B3C89" w:rsidR="00F74A60" w:rsidRPr="00BB53F9" w:rsidRDefault="00D65BE5" w:rsidP="00D65BE5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 xml:space="preserve">Coordination with IHO on portrayal and </w:t>
            </w:r>
            <w:proofErr w:type="spellStart"/>
            <w:r w:rsidRPr="00BB53F9">
              <w:rPr>
                <w:rFonts w:ascii="Calibri" w:hAnsi="Calibri" w:cs="Times New Roman"/>
                <w:sz w:val="20"/>
                <w:szCs w:val="20"/>
              </w:rPr>
              <w:t>symbology</w:t>
            </w:r>
            <w:proofErr w:type="spellEnd"/>
          </w:p>
        </w:tc>
      </w:tr>
      <w:tr w:rsidR="00F74A60" w:rsidRPr="00F74A60" w14:paraId="6267D004" w14:textId="4D32C6D5" w:rsidTr="00F74A60">
        <w:tc>
          <w:tcPr>
            <w:tcW w:w="4395" w:type="dxa"/>
            <w:shd w:val="clear" w:color="auto" w:fill="auto"/>
          </w:tcPr>
          <w:p w14:paraId="3AFC2437" w14:textId="77777777" w:rsidR="00F74A60" w:rsidRPr="00F74A60" w:rsidRDefault="00F74A60" w:rsidP="00F74A6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76061530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</w:tcPr>
          <w:p w14:paraId="3002B072" w14:textId="77777777" w:rsidR="00F74A60" w:rsidRPr="00BB53F9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388181B5" w14:textId="7237E1CC" w:rsidTr="00F74A60">
        <w:tc>
          <w:tcPr>
            <w:tcW w:w="4395" w:type="dxa"/>
            <w:shd w:val="clear" w:color="auto" w:fill="auto"/>
          </w:tcPr>
          <w:p w14:paraId="43A413C7" w14:textId="77777777" w:rsidR="00F74A60" w:rsidRPr="00F74A60" w:rsidRDefault="00F74A60" w:rsidP="00F74A6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Capacity building</w:t>
            </w:r>
          </w:p>
        </w:tc>
        <w:tc>
          <w:tcPr>
            <w:tcW w:w="4774" w:type="dxa"/>
            <w:shd w:val="clear" w:color="auto" w:fill="auto"/>
          </w:tcPr>
          <w:p w14:paraId="08978978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</w:tcPr>
          <w:p w14:paraId="64DE4DE3" w14:textId="77777777" w:rsidR="00F74A60" w:rsidRPr="00BB53F9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p w14:paraId="599428A4" w14:textId="04849A4F" w:rsidR="00CA7FE3" w:rsidRDefault="00CA7FE3"/>
    <w:p w14:paraId="6E2073C8" w14:textId="77777777" w:rsidR="009175F5" w:rsidRDefault="009175F5"/>
    <w:p w14:paraId="6E06AA80" w14:textId="77777777" w:rsidR="009175F5" w:rsidRDefault="009175F5"/>
    <w:p w14:paraId="10C7F19B" w14:textId="77777777" w:rsidR="009175F5" w:rsidRDefault="009175F5"/>
    <w:p w14:paraId="21A1AB9E" w14:textId="77777777" w:rsidR="00BC2715" w:rsidRDefault="00BC2715">
      <w:r>
        <w:br w:type="page"/>
      </w:r>
    </w:p>
    <w:tbl>
      <w:tblPr>
        <w:tblStyle w:val="TableGrid11"/>
        <w:tblpPr w:leftFromText="141" w:rightFromText="141" w:vertAnchor="text" w:tblpY="1"/>
        <w:tblOverlap w:val="never"/>
        <w:tblW w:w="13943" w:type="dxa"/>
        <w:shd w:val="clear" w:color="auto" w:fill="B5E1FF"/>
        <w:tblLook w:val="04A0" w:firstRow="1" w:lastRow="0" w:firstColumn="1" w:lastColumn="0" w:noHBand="0" w:noVBand="1"/>
      </w:tblPr>
      <w:tblGrid>
        <w:gridCol w:w="4395"/>
        <w:gridCol w:w="4774"/>
        <w:gridCol w:w="4774"/>
      </w:tblGrid>
      <w:tr w:rsidR="003F4650" w:rsidRPr="00F74A60" w14:paraId="7D2C5B75" w14:textId="77777777" w:rsidTr="003F4650">
        <w:trPr>
          <w:trHeight w:val="557"/>
        </w:trPr>
        <w:tc>
          <w:tcPr>
            <w:tcW w:w="4395" w:type="dxa"/>
            <w:shd w:val="clear" w:color="auto" w:fill="6BC4FF"/>
          </w:tcPr>
          <w:p w14:paraId="5C1F4213" w14:textId="0BB1088C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lastRenderedPageBreak/>
              <w:t>Committee</w:t>
            </w:r>
          </w:p>
        </w:tc>
        <w:tc>
          <w:tcPr>
            <w:tcW w:w="4774" w:type="dxa"/>
            <w:shd w:val="clear" w:color="auto" w:fill="6BC4FF"/>
          </w:tcPr>
          <w:p w14:paraId="3636B030" w14:textId="792BB3E7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t>Work Domains (from Standards structure)</w:t>
            </w:r>
          </w:p>
        </w:tc>
        <w:tc>
          <w:tcPr>
            <w:tcW w:w="4774" w:type="dxa"/>
            <w:shd w:val="clear" w:color="auto" w:fill="6BC4FF"/>
          </w:tcPr>
          <w:p w14:paraId="1EBE14B0" w14:textId="1CA1AFFD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i/>
              </w:rPr>
              <w:t>Amplification points – only as necessary</w:t>
            </w:r>
          </w:p>
        </w:tc>
      </w:tr>
      <w:tr w:rsidR="003A094C" w:rsidRPr="00F74A60" w14:paraId="1FA7411C" w14:textId="3F5EE431" w:rsidTr="0048596C">
        <w:tc>
          <w:tcPr>
            <w:tcW w:w="13943" w:type="dxa"/>
            <w:gridSpan w:val="3"/>
            <w:tcBorders>
              <w:bottom w:val="single" w:sz="4" w:space="0" w:color="auto"/>
            </w:tcBorders>
            <w:shd w:val="clear" w:color="auto" w:fill="B5E1FF"/>
          </w:tcPr>
          <w:p w14:paraId="5229B6F5" w14:textId="77777777" w:rsidR="003A094C" w:rsidRDefault="003A094C" w:rsidP="00F74A60">
            <w:pPr>
              <w:spacing w:before="120"/>
              <w:rPr>
                <w:rFonts w:ascii="Calibri" w:hAnsi="Calibri" w:cs="Times New Roman"/>
                <w:b/>
              </w:rPr>
            </w:pPr>
            <w:r w:rsidRPr="00F74A60">
              <w:rPr>
                <w:rFonts w:ascii="Calibri" w:hAnsi="Calibri" w:cs="Times New Roman"/>
                <w:b/>
              </w:rPr>
              <w:t>AtoN Engineering and Sustainability (ENG)</w:t>
            </w:r>
          </w:p>
          <w:p w14:paraId="366506C4" w14:textId="77777777" w:rsidR="003A094C" w:rsidRPr="00F74A60" w:rsidRDefault="003A094C" w:rsidP="00F74A6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</w:tr>
      <w:tr w:rsidR="00F74A60" w:rsidRPr="00F74A60" w14:paraId="2D6132B8" w14:textId="5CC1544F" w:rsidTr="00F74A60">
        <w:tc>
          <w:tcPr>
            <w:tcW w:w="4395" w:type="dxa"/>
            <w:shd w:val="clear" w:color="auto" w:fill="auto"/>
          </w:tcPr>
          <w:p w14:paraId="6E7994DA" w14:textId="77777777" w:rsidR="00F74A60" w:rsidRPr="00F74A60" w:rsidRDefault="00F74A60" w:rsidP="00F74A6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AtoN Design and Delivery</w:t>
            </w:r>
          </w:p>
        </w:tc>
        <w:tc>
          <w:tcPr>
            <w:tcW w:w="4774" w:type="dxa"/>
            <w:shd w:val="clear" w:color="auto" w:fill="auto"/>
          </w:tcPr>
          <w:p w14:paraId="49506C8D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Visual signalling</w:t>
            </w:r>
          </w:p>
        </w:tc>
        <w:tc>
          <w:tcPr>
            <w:tcW w:w="4774" w:type="dxa"/>
          </w:tcPr>
          <w:p w14:paraId="7FCC42FF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0EFDA328" w14:textId="5A332AD8" w:rsidTr="00F74A60">
        <w:tc>
          <w:tcPr>
            <w:tcW w:w="4395" w:type="dxa"/>
            <w:shd w:val="clear" w:color="auto" w:fill="auto"/>
          </w:tcPr>
          <w:p w14:paraId="04E379FD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5CB9AC8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Range and performance</w:t>
            </w:r>
          </w:p>
        </w:tc>
        <w:tc>
          <w:tcPr>
            <w:tcW w:w="4774" w:type="dxa"/>
          </w:tcPr>
          <w:p w14:paraId="77FF8432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0FAADFDA" w14:textId="207F694D" w:rsidTr="00F74A60">
        <w:tc>
          <w:tcPr>
            <w:tcW w:w="4395" w:type="dxa"/>
            <w:shd w:val="clear" w:color="auto" w:fill="auto"/>
          </w:tcPr>
          <w:p w14:paraId="3368E75C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A80863E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Design, Implementation &amp; Maintenance</w:t>
            </w:r>
          </w:p>
        </w:tc>
        <w:tc>
          <w:tcPr>
            <w:tcW w:w="4774" w:type="dxa"/>
          </w:tcPr>
          <w:p w14:paraId="52F7819E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292B63EB" w14:textId="7C3471A5" w:rsidTr="00F74A60">
        <w:tc>
          <w:tcPr>
            <w:tcW w:w="4395" w:type="dxa"/>
            <w:shd w:val="clear" w:color="auto" w:fill="auto"/>
          </w:tcPr>
          <w:p w14:paraId="295A742E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0E27D537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Power systems</w:t>
            </w:r>
          </w:p>
        </w:tc>
        <w:tc>
          <w:tcPr>
            <w:tcW w:w="4774" w:type="dxa"/>
          </w:tcPr>
          <w:p w14:paraId="02F8D2B0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6F553F21" w14:textId="1EB75446" w:rsidTr="00F74A60">
        <w:tc>
          <w:tcPr>
            <w:tcW w:w="4395" w:type="dxa"/>
            <w:shd w:val="clear" w:color="auto" w:fill="auto"/>
          </w:tcPr>
          <w:p w14:paraId="00A4E60C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11A0C43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Floating AtoN</w:t>
            </w:r>
          </w:p>
        </w:tc>
        <w:tc>
          <w:tcPr>
            <w:tcW w:w="4774" w:type="dxa"/>
          </w:tcPr>
          <w:p w14:paraId="7A28CCF5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64D132CD" w14:textId="0A4BC772" w:rsidTr="00F74A60">
        <w:tc>
          <w:tcPr>
            <w:tcW w:w="4395" w:type="dxa"/>
            <w:shd w:val="clear" w:color="auto" w:fill="auto"/>
          </w:tcPr>
          <w:p w14:paraId="3463C3A9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7255E8CF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Environment, Sustainability &amp; Legacy</w:t>
            </w:r>
          </w:p>
        </w:tc>
        <w:tc>
          <w:tcPr>
            <w:tcW w:w="4774" w:type="dxa"/>
          </w:tcPr>
          <w:p w14:paraId="182F1E62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5FCDFEA1" w14:textId="62AD5164" w:rsidTr="00F74A60">
        <w:tc>
          <w:tcPr>
            <w:tcW w:w="4395" w:type="dxa"/>
            <w:shd w:val="clear" w:color="auto" w:fill="auto"/>
          </w:tcPr>
          <w:p w14:paraId="4896C800" w14:textId="77777777" w:rsidR="00F74A60" w:rsidRPr="00F74A60" w:rsidRDefault="00F74A60" w:rsidP="00F74A6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Radionavigation Services</w:t>
            </w:r>
          </w:p>
        </w:tc>
        <w:tc>
          <w:tcPr>
            <w:tcW w:w="4774" w:type="dxa"/>
            <w:shd w:val="clear" w:color="auto" w:fill="auto"/>
          </w:tcPr>
          <w:p w14:paraId="5B83868F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Satellite positioning and timing</w:t>
            </w:r>
          </w:p>
        </w:tc>
        <w:tc>
          <w:tcPr>
            <w:tcW w:w="4774" w:type="dxa"/>
          </w:tcPr>
          <w:p w14:paraId="2E186795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2FE3D08C" w14:textId="794A9B70" w:rsidTr="00F74A60">
        <w:tc>
          <w:tcPr>
            <w:tcW w:w="4395" w:type="dxa"/>
            <w:shd w:val="clear" w:color="auto" w:fill="auto"/>
          </w:tcPr>
          <w:p w14:paraId="7CAE48CA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52B7993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 xml:space="preserve">Terrestrial positioning and timing (including </w:t>
            </w:r>
            <w:proofErr w:type="spellStart"/>
            <w:r w:rsidRPr="00F74A60">
              <w:rPr>
                <w:rFonts w:ascii="Calibri" w:hAnsi="Calibri" w:cs="Times New Roman"/>
                <w:sz w:val="20"/>
                <w:szCs w:val="20"/>
              </w:rPr>
              <w:t>eLoran</w:t>
            </w:r>
            <w:proofErr w:type="spellEnd"/>
            <w:r w:rsidRPr="00F74A60">
              <w:rPr>
                <w:rFonts w:ascii="Calibri" w:hAnsi="Calibri" w:cs="Times New Roman"/>
                <w:sz w:val="20"/>
                <w:szCs w:val="20"/>
              </w:rPr>
              <w:t xml:space="preserve">, </w:t>
            </w:r>
            <w:proofErr w:type="spellStart"/>
            <w:r w:rsidRPr="00F74A60">
              <w:rPr>
                <w:rFonts w:ascii="Calibri" w:hAnsi="Calibri" w:cs="Times New Roman"/>
                <w:sz w:val="20"/>
                <w:szCs w:val="20"/>
              </w:rPr>
              <w:t>eChayka</w:t>
            </w:r>
            <w:proofErr w:type="spellEnd"/>
            <w:r w:rsidRPr="00F74A60">
              <w:rPr>
                <w:rFonts w:ascii="Calibri" w:hAnsi="Calibri" w:cs="Times New Roman"/>
                <w:sz w:val="20"/>
                <w:szCs w:val="20"/>
              </w:rPr>
              <w:t>, R-mode)</w:t>
            </w:r>
          </w:p>
        </w:tc>
        <w:tc>
          <w:tcPr>
            <w:tcW w:w="4774" w:type="dxa"/>
          </w:tcPr>
          <w:p w14:paraId="289EBB5B" w14:textId="396A9CC3" w:rsidR="00BC2715" w:rsidRDefault="00BC2715" w:rsidP="00BC2715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S-245</w:t>
            </w:r>
            <w:r w:rsidR="00060DA3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="00060DA3" w:rsidRPr="00D40679">
              <w:rPr>
                <w:rFonts w:ascii="Calibri" w:hAnsi="Calibri" w:cs="Times New Roman"/>
                <w:sz w:val="20"/>
                <w:szCs w:val="20"/>
              </w:rPr>
              <w:t>eLoran ASF Data</w:t>
            </w:r>
          </w:p>
          <w:p w14:paraId="6C8655DE" w14:textId="5B225993" w:rsidR="00BC2715" w:rsidRDefault="00BC2715" w:rsidP="00BC2715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S-246</w:t>
            </w:r>
            <w:r w:rsidR="00060DA3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="00060DA3" w:rsidRPr="00D40679">
              <w:rPr>
                <w:rFonts w:ascii="Calibri" w:hAnsi="Calibri" w:cs="Times New Roman"/>
                <w:sz w:val="20"/>
                <w:szCs w:val="20"/>
              </w:rPr>
              <w:t>eLoran Station Almanac</w:t>
            </w:r>
          </w:p>
          <w:p w14:paraId="3E3A0F80" w14:textId="4D9704EF" w:rsidR="00F74A60" w:rsidRPr="00BC2715" w:rsidRDefault="00BC2715" w:rsidP="00BC2715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S-247</w:t>
            </w:r>
            <w:r w:rsidR="00060DA3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="00060DA3" w:rsidRPr="00D40679">
              <w:rPr>
                <w:rFonts w:ascii="Calibri" w:hAnsi="Calibri" w:cs="Times New Roman"/>
                <w:sz w:val="20"/>
                <w:szCs w:val="20"/>
              </w:rPr>
              <w:t>Differential eLoran Reference Station Almanac</w:t>
            </w:r>
          </w:p>
        </w:tc>
      </w:tr>
      <w:tr w:rsidR="00F74A60" w:rsidRPr="00F74A60" w14:paraId="47730B67" w14:textId="5471660F" w:rsidTr="00F74A60">
        <w:tc>
          <w:tcPr>
            <w:tcW w:w="4395" w:type="dxa"/>
            <w:shd w:val="clear" w:color="auto" w:fill="auto"/>
          </w:tcPr>
          <w:p w14:paraId="51C46406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763E19DC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F74A60">
              <w:rPr>
                <w:rFonts w:ascii="Calibri" w:hAnsi="Calibri" w:cs="Times New Roman"/>
                <w:sz w:val="20"/>
                <w:szCs w:val="20"/>
              </w:rPr>
              <w:t>Racon</w:t>
            </w:r>
            <w:proofErr w:type="spellEnd"/>
            <w:r w:rsidRPr="00F74A60">
              <w:rPr>
                <w:rFonts w:ascii="Calibri" w:hAnsi="Calibri" w:cs="Times New Roman"/>
                <w:sz w:val="20"/>
                <w:szCs w:val="20"/>
              </w:rPr>
              <w:t xml:space="preserve"> &amp; radar positioning</w:t>
            </w:r>
          </w:p>
        </w:tc>
        <w:tc>
          <w:tcPr>
            <w:tcW w:w="4774" w:type="dxa"/>
          </w:tcPr>
          <w:p w14:paraId="1D652F02" w14:textId="77777777" w:rsidR="00F74A60" w:rsidRPr="00F74A60" w:rsidRDefault="00F74A60" w:rsidP="00D40679">
            <w:pPr>
              <w:pStyle w:val="ListParagraph"/>
              <w:ind w:left="360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23324890" w14:textId="4DC9263C" w:rsidTr="00F74A60">
        <w:tc>
          <w:tcPr>
            <w:tcW w:w="4395" w:type="dxa"/>
            <w:shd w:val="clear" w:color="auto" w:fill="auto"/>
          </w:tcPr>
          <w:p w14:paraId="23893946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6266F783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Augmentation services (DGNSS)</w:t>
            </w:r>
          </w:p>
        </w:tc>
        <w:tc>
          <w:tcPr>
            <w:tcW w:w="4774" w:type="dxa"/>
          </w:tcPr>
          <w:p w14:paraId="38CCA2B7" w14:textId="6DEBF622" w:rsidR="00096FA6" w:rsidRPr="00BC2715" w:rsidRDefault="00096FA6" w:rsidP="00BC2715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S-240</w:t>
            </w:r>
            <w:r w:rsidR="00060DA3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="00060DA3" w:rsidRPr="00D40679">
              <w:rPr>
                <w:rFonts w:ascii="Calibri" w:hAnsi="Calibri" w:cs="Times New Roman"/>
                <w:sz w:val="20"/>
                <w:szCs w:val="20"/>
              </w:rPr>
              <w:t>DGNSS Station Almanac</w:t>
            </w:r>
          </w:p>
        </w:tc>
      </w:tr>
      <w:tr w:rsidR="00F74A60" w:rsidRPr="00F74A60" w14:paraId="637C0CD1" w14:textId="1D8B14EF" w:rsidTr="00F74A60">
        <w:tc>
          <w:tcPr>
            <w:tcW w:w="4395" w:type="dxa"/>
            <w:shd w:val="clear" w:color="auto" w:fill="auto"/>
          </w:tcPr>
          <w:p w14:paraId="5B168C56" w14:textId="4442FEC3" w:rsidR="00F74A60" w:rsidRPr="00F74A60" w:rsidRDefault="00F74A60" w:rsidP="00F74A6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0B1298C9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</w:tcPr>
          <w:p w14:paraId="7BAECF1D" w14:textId="77777777" w:rsidR="00F74A60" w:rsidRPr="00F74A60" w:rsidRDefault="00F74A60" w:rsidP="00D40679">
            <w:pPr>
              <w:pStyle w:val="ListParagraph"/>
              <w:ind w:left="360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30B75E5E" w14:textId="7C4C97DF" w:rsidTr="00F74A60">
        <w:tc>
          <w:tcPr>
            <w:tcW w:w="4395" w:type="dxa"/>
            <w:shd w:val="clear" w:color="auto" w:fill="auto"/>
          </w:tcPr>
          <w:p w14:paraId="290497CD" w14:textId="77777777" w:rsidR="00F74A60" w:rsidRPr="00F74A60" w:rsidRDefault="00F74A60" w:rsidP="00F74A6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Heritage Forum</w:t>
            </w:r>
          </w:p>
        </w:tc>
        <w:tc>
          <w:tcPr>
            <w:tcW w:w="4774" w:type="dxa"/>
            <w:shd w:val="clear" w:color="auto" w:fill="auto"/>
          </w:tcPr>
          <w:p w14:paraId="30406033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Activate and manage Heritage Forum as necessary</w:t>
            </w:r>
          </w:p>
        </w:tc>
        <w:tc>
          <w:tcPr>
            <w:tcW w:w="4774" w:type="dxa"/>
          </w:tcPr>
          <w:p w14:paraId="216B4E75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p w14:paraId="74FDF5E3" w14:textId="77777777" w:rsidR="009175F5" w:rsidRDefault="009175F5"/>
    <w:p w14:paraId="4DCF0E95" w14:textId="77777777" w:rsidR="009175F5" w:rsidRDefault="009175F5"/>
    <w:p w14:paraId="2F6161E5" w14:textId="72E9C979" w:rsidR="009175F5" w:rsidRDefault="009175F5">
      <w:r>
        <w:br w:type="page"/>
      </w:r>
    </w:p>
    <w:tbl>
      <w:tblPr>
        <w:tblStyle w:val="TableGrid11"/>
        <w:tblpPr w:leftFromText="141" w:rightFromText="141" w:vertAnchor="text" w:tblpY="1"/>
        <w:tblOverlap w:val="never"/>
        <w:tblW w:w="13943" w:type="dxa"/>
        <w:shd w:val="clear" w:color="auto" w:fill="B5E1FF"/>
        <w:tblLook w:val="04A0" w:firstRow="1" w:lastRow="0" w:firstColumn="1" w:lastColumn="0" w:noHBand="0" w:noVBand="1"/>
      </w:tblPr>
      <w:tblGrid>
        <w:gridCol w:w="4395"/>
        <w:gridCol w:w="4774"/>
        <w:gridCol w:w="4774"/>
      </w:tblGrid>
      <w:tr w:rsidR="003F4650" w:rsidRPr="00F74A60" w14:paraId="15A16884" w14:textId="77777777" w:rsidTr="003F4650">
        <w:trPr>
          <w:trHeight w:val="557"/>
        </w:trPr>
        <w:tc>
          <w:tcPr>
            <w:tcW w:w="4395" w:type="dxa"/>
            <w:shd w:val="clear" w:color="auto" w:fill="6BC4FF"/>
          </w:tcPr>
          <w:p w14:paraId="0EB29685" w14:textId="5AD768E6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lastRenderedPageBreak/>
              <w:t>Committee</w:t>
            </w:r>
          </w:p>
        </w:tc>
        <w:tc>
          <w:tcPr>
            <w:tcW w:w="4774" w:type="dxa"/>
            <w:shd w:val="clear" w:color="auto" w:fill="6BC4FF"/>
          </w:tcPr>
          <w:p w14:paraId="74452B07" w14:textId="14E0320C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t>Work Domains (from Standards structure)</w:t>
            </w:r>
          </w:p>
        </w:tc>
        <w:tc>
          <w:tcPr>
            <w:tcW w:w="4774" w:type="dxa"/>
            <w:shd w:val="clear" w:color="auto" w:fill="6BC4FF"/>
          </w:tcPr>
          <w:p w14:paraId="47F8249D" w14:textId="77ECBED0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i/>
              </w:rPr>
              <w:t>Amplification points – only as necessary</w:t>
            </w:r>
          </w:p>
        </w:tc>
      </w:tr>
      <w:tr w:rsidR="003A094C" w:rsidRPr="00F74A60" w14:paraId="349B0AAE" w14:textId="2CADAF81" w:rsidTr="009A3164">
        <w:tc>
          <w:tcPr>
            <w:tcW w:w="13943" w:type="dxa"/>
            <w:gridSpan w:val="3"/>
            <w:tcBorders>
              <w:bottom w:val="single" w:sz="4" w:space="0" w:color="auto"/>
            </w:tcBorders>
            <w:shd w:val="clear" w:color="auto" w:fill="B5E1FF"/>
          </w:tcPr>
          <w:p w14:paraId="24757B05" w14:textId="77777777" w:rsidR="003A094C" w:rsidRDefault="003A094C" w:rsidP="003F4650">
            <w:pPr>
              <w:spacing w:before="120"/>
              <w:rPr>
                <w:rFonts w:ascii="Calibri" w:hAnsi="Calibri" w:cs="Times New Roman"/>
                <w:b/>
              </w:rPr>
            </w:pPr>
            <w:r w:rsidRPr="00F74A60">
              <w:rPr>
                <w:rFonts w:ascii="Calibri" w:hAnsi="Calibri" w:cs="Times New Roman"/>
                <w:b/>
              </w:rPr>
              <w:t>e-Navigation Information Services and Communications (ENAV)</w:t>
            </w:r>
          </w:p>
          <w:p w14:paraId="1E32A8E7" w14:textId="0B3CDACC" w:rsidR="003A094C" w:rsidRPr="00F74A60" w:rsidRDefault="003A094C" w:rsidP="003F4650">
            <w:pPr>
              <w:spacing w:before="120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</w:p>
        </w:tc>
      </w:tr>
      <w:tr w:rsidR="003F4650" w:rsidRPr="00F74A60" w14:paraId="224F5A08" w14:textId="188672DF" w:rsidTr="00F74A60">
        <w:tc>
          <w:tcPr>
            <w:tcW w:w="4395" w:type="dxa"/>
            <w:shd w:val="clear" w:color="auto" w:fill="auto"/>
          </w:tcPr>
          <w:p w14:paraId="3AF58370" w14:textId="77777777" w:rsidR="003F4650" w:rsidRPr="00F74A60" w:rsidRDefault="003F4650" w:rsidP="003F465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Digital Communications Technologies</w:t>
            </w:r>
          </w:p>
        </w:tc>
        <w:tc>
          <w:tcPr>
            <w:tcW w:w="4774" w:type="dxa"/>
            <w:shd w:val="clear" w:color="auto" w:fill="auto"/>
          </w:tcPr>
          <w:p w14:paraId="77C02B70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Wide/Medium bandwidth systems (AIS &amp; VDES)</w:t>
            </w:r>
          </w:p>
        </w:tc>
        <w:tc>
          <w:tcPr>
            <w:tcW w:w="4774" w:type="dxa"/>
            <w:vMerge w:val="restart"/>
          </w:tcPr>
          <w:p w14:paraId="43691A72" w14:textId="77777777" w:rsidR="003F4650" w:rsidRDefault="003F4650" w:rsidP="003F4650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Coordination with ITU and IMO</w:t>
            </w:r>
          </w:p>
          <w:p w14:paraId="686AC4B1" w14:textId="77777777" w:rsidR="003F4650" w:rsidRDefault="003F4650" w:rsidP="003F4650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Technical aspects of AMRD in cooperation with ARM</w:t>
            </w:r>
          </w:p>
          <w:p w14:paraId="78F19D64" w14:textId="09E37C4A" w:rsidR="003F4650" w:rsidRPr="00D65BE5" w:rsidRDefault="003F4650" w:rsidP="003F4650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Studies to ensure awareness of existing and future connectivity options</w:t>
            </w:r>
          </w:p>
        </w:tc>
      </w:tr>
      <w:tr w:rsidR="003F4650" w:rsidRPr="00F74A60" w14:paraId="56374152" w14:textId="682FF0FF" w:rsidTr="00F74A60">
        <w:tc>
          <w:tcPr>
            <w:tcW w:w="4395" w:type="dxa"/>
            <w:shd w:val="clear" w:color="auto" w:fill="auto"/>
          </w:tcPr>
          <w:p w14:paraId="593D9F93" w14:textId="3228635A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C1FACDC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Narrow bandwidth systems (NAVDAT, MF beacons, etc.)</w:t>
            </w:r>
          </w:p>
        </w:tc>
        <w:tc>
          <w:tcPr>
            <w:tcW w:w="4774" w:type="dxa"/>
            <w:vMerge/>
          </w:tcPr>
          <w:p w14:paraId="123D6797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4650" w:rsidRPr="00F74A60" w14:paraId="523F16C0" w14:textId="58BBD67C" w:rsidTr="00F74A60">
        <w:tc>
          <w:tcPr>
            <w:tcW w:w="4395" w:type="dxa"/>
            <w:shd w:val="clear" w:color="auto" w:fill="auto"/>
          </w:tcPr>
          <w:p w14:paraId="20D1D8FB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D7DE821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Harmonised maritime connectivity</w:t>
            </w:r>
          </w:p>
        </w:tc>
        <w:tc>
          <w:tcPr>
            <w:tcW w:w="4774" w:type="dxa"/>
            <w:vMerge/>
          </w:tcPr>
          <w:p w14:paraId="39202997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4650" w:rsidRPr="00F74A60" w14:paraId="014276A7" w14:textId="21E857D4" w:rsidTr="00F74A60">
        <w:tc>
          <w:tcPr>
            <w:tcW w:w="4395" w:type="dxa"/>
            <w:shd w:val="clear" w:color="auto" w:fill="auto"/>
          </w:tcPr>
          <w:p w14:paraId="595898A4" w14:textId="77777777" w:rsidR="003F4650" w:rsidRPr="00F74A60" w:rsidRDefault="003F4650" w:rsidP="003F465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Information Services</w:t>
            </w:r>
          </w:p>
        </w:tc>
        <w:tc>
          <w:tcPr>
            <w:tcW w:w="4774" w:type="dxa"/>
            <w:shd w:val="clear" w:color="auto" w:fill="auto"/>
          </w:tcPr>
          <w:p w14:paraId="36E4C410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Data models and data encoding (IVEF, S-100, S-200, ASM, etc.)</w:t>
            </w:r>
          </w:p>
        </w:tc>
        <w:tc>
          <w:tcPr>
            <w:tcW w:w="4774" w:type="dxa"/>
          </w:tcPr>
          <w:p w14:paraId="0B4BAB73" w14:textId="3FC9A442" w:rsidR="00B07743" w:rsidRPr="00B07743" w:rsidRDefault="003F4650" w:rsidP="00B07743">
            <w:pPr>
              <w:pStyle w:val="ListParagraph"/>
              <w:numPr>
                <w:ilvl w:val="0"/>
                <w:numId w:val="19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Modelling and encoding for S-200</w:t>
            </w:r>
          </w:p>
          <w:p w14:paraId="697E2EEA" w14:textId="0188D1A4" w:rsidR="003F4650" w:rsidRPr="00D65BE5" w:rsidRDefault="003F4650" w:rsidP="003F4650">
            <w:pPr>
              <w:pStyle w:val="ListParagraph"/>
              <w:numPr>
                <w:ilvl w:val="0"/>
                <w:numId w:val="19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Modelling and management of MRN</w:t>
            </w:r>
          </w:p>
        </w:tc>
      </w:tr>
      <w:tr w:rsidR="003F4650" w:rsidRPr="00F74A60" w14:paraId="71658995" w14:textId="28DAAB1D" w:rsidTr="00F74A60">
        <w:tc>
          <w:tcPr>
            <w:tcW w:w="4395" w:type="dxa"/>
            <w:shd w:val="clear" w:color="auto" w:fill="auto"/>
          </w:tcPr>
          <w:p w14:paraId="6DCE9A2A" w14:textId="1F89B8F2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9FD31A0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Vessel tracking and data exchange systems</w:t>
            </w:r>
          </w:p>
        </w:tc>
        <w:tc>
          <w:tcPr>
            <w:tcW w:w="4774" w:type="dxa"/>
          </w:tcPr>
          <w:p w14:paraId="613AAF83" w14:textId="3E32E239" w:rsidR="003F4650" w:rsidRDefault="003138F8" w:rsidP="003F4650">
            <w:pPr>
              <w:pStyle w:val="ListParagraph"/>
              <w:numPr>
                <w:ilvl w:val="0"/>
                <w:numId w:val="23"/>
              </w:numPr>
              <w:rPr>
                <w:rFonts w:ascii="Calibri" w:hAnsi="Calibri" w:cs="Times New Roman"/>
                <w:sz w:val="20"/>
                <w:szCs w:val="20"/>
              </w:rPr>
            </w:pPr>
            <w:ins w:id="1" w:author="Marie-Helene" w:date="2018-09-19T17:23:00Z">
              <w:r>
                <w:rPr>
                  <w:rFonts w:ascii="Calibri" w:hAnsi="Calibri" w:cs="Times New Roman"/>
                  <w:sz w:val="20"/>
                  <w:szCs w:val="20"/>
                </w:rPr>
                <w:t>T</w:t>
              </w:r>
            </w:ins>
            <w:del w:id="2" w:author="Marie-Helene" w:date="2018-09-19T17:23:00Z">
              <w:r w:rsidR="003F4650" w:rsidDel="003138F8">
                <w:rPr>
                  <w:rFonts w:ascii="Calibri" w:hAnsi="Calibri" w:cs="Times New Roman"/>
                  <w:sz w:val="20"/>
                  <w:szCs w:val="20"/>
                </w:rPr>
                <w:delText>Operational and t</w:delText>
              </w:r>
            </w:del>
            <w:r w:rsidR="003F4650">
              <w:rPr>
                <w:rFonts w:ascii="Calibri" w:hAnsi="Calibri" w:cs="Times New Roman"/>
                <w:sz w:val="20"/>
                <w:szCs w:val="20"/>
              </w:rPr>
              <w:t>echnical aspects of vessel tracking</w:t>
            </w:r>
          </w:p>
          <w:p w14:paraId="67E344C9" w14:textId="606E597D" w:rsidR="003F4650" w:rsidRPr="00BB53F9" w:rsidRDefault="003F4650" w:rsidP="003F4650">
            <w:pPr>
              <w:pStyle w:val="ListParagraph"/>
              <w:numPr>
                <w:ilvl w:val="1"/>
                <w:numId w:val="23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Excludes reporting and single window</w:t>
            </w:r>
          </w:p>
        </w:tc>
      </w:tr>
      <w:tr w:rsidR="003F4650" w:rsidRPr="00F74A60" w14:paraId="2D8358E7" w14:textId="14D2B747" w:rsidTr="00F74A60">
        <w:tc>
          <w:tcPr>
            <w:tcW w:w="4395" w:type="dxa"/>
            <w:shd w:val="clear" w:color="auto" w:fill="auto"/>
          </w:tcPr>
          <w:p w14:paraId="5F5C1DC0" w14:textId="236C2150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6BEE3C11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e-Navigation user requirements</w:t>
            </w:r>
          </w:p>
        </w:tc>
        <w:tc>
          <w:tcPr>
            <w:tcW w:w="4774" w:type="dxa"/>
          </w:tcPr>
          <w:p w14:paraId="0712BBC6" w14:textId="77777777" w:rsidR="003F4650" w:rsidRPr="00BB2641" w:rsidRDefault="003F4650" w:rsidP="003F4650">
            <w:pPr>
              <w:pStyle w:val="ListParagraph"/>
              <w:numPr>
                <w:ilvl w:val="0"/>
                <w:numId w:val="23"/>
              </w:numPr>
              <w:rPr>
                <w:rFonts w:ascii="Calibri" w:hAnsi="Calibri" w:cs="Times New Roman"/>
                <w:color w:val="FF0000"/>
                <w:sz w:val="20"/>
                <w:szCs w:val="20"/>
              </w:rPr>
            </w:pPr>
            <w:r w:rsidRPr="00BB2641">
              <w:rPr>
                <w:rFonts w:ascii="Calibri" w:hAnsi="Calibri" w:cs="Times New Roman"/>
                <w:i/>
                <w:color w:val="FF0000"/>
                <w:sz w:val="20"/>
                <w:szCs w:val="20"/>
              </w:rPr>
              <w:t>Suggest delete.</w:t>
            </w:r>
          </w:p>
          <w:p w14:paraId="72CDD39D" w14:textId="20D77719" w:rsidR="003F4650" w:rsidRPr="00EE2D28" w:rsidRDefault="003F4650" w:rsidP="00BB2641">
            <w:pPr>
              <w:pStyle w:val="ListParagraph"/>
              <w:numPr>
                <w:ilvl w:val="1"/>
                <w:numId w:val="23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2641">
              <w:rPr>
                <w:rFonts w:ascii="Calibri" w:hAnsi="Calibri" w:cs="Times New Roman"/>
                <w:i/>
                <w:color w:val="FF0000"/>
                <w:sz w:val="20"/>
                <w:szCs w:val="20"/>
              </w:rPr>
              <w:t xml:space="preserve">Already covered by IMO SIP, and </w:t>
            </w:r>
            <w:r w:rsidR="00BB2641" w:rsidRPr="00BB2641">
              <w:rPr>
                <w:rFonts w:ascii="Calibri" w:hAnsi="Calibri" w:cs="Times New Roman"/>
                <w:i/>
                <w:color w:val="FF0000"/>
                <w:sz w:val="20"/>
                <w:szCs w:val="20"/>
              </w:rPr>
              <w:t xml:space="preserve"> if retained </w:t>
            </w:r>
            <w:r w:rsidR="00BB2641">
              <w:rPr>
                <w:rFonts w:ascii="Calibri" w:hAnsi="Calibri" w:cs="Times New Roman"/>
                <w:i/>
                <w:color w:val="FF0000"/>
                <w:sz w:val="20"/>
                <w:szCs w:val="20"/>
              </w:rPr>
              <w:t xml:space="preserve">is </w:t>
            </w:r>
            <w:r w:rsidRPr="00BB2641">
              <w:rPr>
                <w:rFonts w:ascii="Calibri" w:hAnsi="Calibri" w:cs="Times New Roman"/>
                <w:i/>
                <w:color w:val="FF0000"/>
                <w:sz w:val="20"/>
                <w:szCs w:val="20"/>
              </w:rPr>
              <w:t xml:space="preserve">probably better in ARM </w:t>
            </w:r>
          </w:p>
        </w:tc>
      </w:tr>
      <w:tr w:rsidR="003F4650" w:rsidRPr="00F74A60" w14:paraId="2E5FC2B2" w14:textId="5D3C3069" w:rsidTr="00F74A60">
        <w:tc>
          <w:tcPr>
            <w:tcW w:w="4395" w:type="dxa"/>
            <w:shd w:val="clear" w:color="auto" w:fill="auto"/>
          </w:tcPr>
          <w:p w14:paraId="22F67228" w14:textId="74BA5393" w:rsidR="003F4650" w:rsidRPr="00F74A60" w:rsidRDefault="003F4650" w:rsidP="003F465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63863302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</w:tcPr>
          <w:p w14:paraId="691A0814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p w14:paraId="16B8C4C9" w14:textId="4857BB70" w:rsidR="00CA7FE3" w:rsidRDefault="00CA7FE3"/>
    <w:p w14:paraId="0DE31089" w14:textId="77777777" w:rsidR="009175F5" w:rsidRDefault="009175F5"/>
    <w:p w14:paraId="68BEA648" w14:textId="77777777" w:rsidR="009175F5" w:rsidRDefault="009175F5"/>
    <w:p w14:paraId="6D08F522" w14:textId="77777777" w:rsidR="00BC2715" w:rsidRDefault="00BC2715">
      <w:r>
        <w:br w:type="page"/>
      </w:r>
    </w:p>
    <w:tbl>
      <w:tblPr>
        <w:tblStyle w:val="TableGrid11"/>
        <w:tblpPr w:leftFromText="141" w:rightFromText="141" w:vertAnchor="text" w:tblpY="1"/>
        <w:tblOverlap w:val="never"/>
        <w:tblW w:w="13943" w:type="dxa"/>
        <w:shd w:val="clear" w:color="auto" w:fill="B5E1FF"/>
        <w:tblLook w:val="04A0" w:firstRow="1" w:lastRow="0" w:firstColumn="1" w:lastColumn="0" w:noHBand="0" w:noVBand="1"/>
      </w:tblPr>
      <w:tblGrid>
        <w:gridCol w:w="4395"/>
        <w:gridCol w:w="4774"/>
        <w:gridCol w:w="4774"/>
      </w:tblGrid>
      <w:tr w:rsidR="003F4650" w:rsidRPr="00F74A60" w14:paraId="4F876B11" w14:textId="77777777" w:rsidTr="003F4650">
        <w:trPr>
          <w:trHeight w:val="557"/>
        </w:trPr>
        <w:tc>
          <w:tcPr>
            <w:tcW w:w="4395" w:type="dxa"/>
            <w:shd w:val="clear" w:color="auto" w:fill="6BC4FF"/>
          </w:tcPr>
          <w:p w14:paraId="51DFB9CE" w14:textId="064DAD96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lastRenderedPageBreak/>
              <w:t>Committee</w:t>
            </w:r>
          </w:p>
        </w:tc>
        <w:tc>
          <w:tcPr>
            <w:tcW w:w="4774" w:type="dxa"/>
            <w:shd w:val="clear" w:color="auto" w:fill="6BC4FF"/>
          </w:tcPr>
          <w:p w14:paraId="0EE7FC97" w14:textId="4F09C296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t>Work Domains (from Standards structure)</w:t>
            </w:r>
          </w:p>
        </w:tc>
        <w:tc>
          <w:tcPr>
            <w:tcW w:w="4774" w:type="dxa"/>
            <w:shd w:val="clear" w:color="auto" w:fill="6BC4FF"/>
          </w:tcPr>
          <w:p w14:paraId="13DE3AEE" w14:textId="447AC8A3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i/>
              </w:rPr>
              <w:t>Amplification points – only as necessary</w:t>
            </w:r>
          </w:p>
        </w:tc>
      </w:tr>
      <w:tr w:rsidR="003A094C" w:rsidRPr="00F74A60" w14:paraId="2FD785E4" w14:textId="26B4E299" w:rsidTr="003C51DC">
        <w:tc>
          <w:tcPr>
            <w:tcW w:w="13943" w:type="dxa"/>
            <w:gridSpan w:val="3"/>
            <w:tcBorders>
              <w:bottom w:val="single" w:sz="4" w:space="0" w:color="auto"/>
            </w:tcBorders>
            <w:shd w:val="clear" w:color="auto" w:fill="B5E1FF"/>
          </w:tcPr>
          <w:p w14:paraId="49FD2AD5" w14:textId="77777777" w:rsidR="003A094C" w:rsidRDefault="003A094C" w:rsidP="003F4650">
            <w:pPr>
              <w:spacing w:before="120"/>
              <w:rPr>
                <w:rFonts w:ascii="Calibri" w:hAnsi="Calibri" w:cs="Times New Roman"/>
                <w:b/>
              </w:rPr>
            </w:pPr>
            <w:r w:rsidRPr="00F74A60">
              <w:rPr>
                <w:rFonts w:ascii="Calibri" w:hAnsi="Calibri" w:cs="Times New Roman"/>
                <w:b/>
              </w:rPr>
              <w:t>Vessel Traffic Services  (VTS)</w:t>
            </w:r>
          </w:p>
          <w:p w14:paraId="0465E0AD" w14:textId="355BF93D" w:rsidR="003A094C" w:rsidRPr="00F74A60" w:rsidRDefault="003A094C" w:rsidP="003F465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</w:tr>
      <w:tr w:rsidR="003F4650" w:rsidRPr="00F74A60" w14:paraId="1999D3F0" w14:textId="5368FF33" w:rsidTr="00F74A60">
        <w:tc>
          <w:tcPr>
            <w:tcW w:w="4395" w:type="dxa"/>
            <w:shd w:val="clear" w:color="auto" w:fill="auto"/>
          </w:tcPr>
          <w:p w14:paraId="7A38409C" w14:textId="77777777" w:rsidR="003F4650" w:rsidRPr="00F74A60" w:rsidRDefault="003F4650" w:rsidP="003F465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 xml:space="preserve">Vessel Traffic Services  </w:t>
            </w:r>
          </w:p>
        </w:tc>
        <w:tc>
          <w:tcPr>
            <w:tcW w:w="4774" w:type="dxa"/>
            <w:shd w:val="clear" w:color="auto" w:fill="auto"/>
          </w:tcPr>
          <w:p w14:paraId="5B139722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VTS implementation</w:t>
            </w:r>
          </w:p>
        </w:tc>
        <w:tc>
          <w:tcPr>
            <w:tcW w:w="4774" w:type="dxa"/>
          </w:tcPr>
          <w:p w14:paraId="7E1323C3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4650" w:rsidRPr="00F74A60" w14:paraId="12B3B7CF" w14:textId="3F4FE0AF" w:rsidTr="00F74A60">
        <w:tc>
          <w:tcPr>
            <w:tcW w:w="4395" w:type="dxa"/>
            <w:shd w:val="clear" w:color="auto" w:fill="auto"/>
          </w:tcPr>
          <w:p w14:paraId="3D6456D5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D640F81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VTS operations</w:t>
            </w:r>
          </w:p>
        </w:tc>
        <w:tc>
          <w:tcPr>
            <w:tcW w:w="4774" w:type="dxa"/>
          </w:tcPr>
          <w:p w14:paraId="36BC2E88" w14:textId="2CD113D3" w:rsidR="00765F53" w:rsidRDefault="00765F53" w:rsidP="00765F53">
            <w:pPr>
              <w:pStyle w:val="ListParagraph"/>
              <w:numPr>
                <w:ilvl w:val="0"/>
                <w:numId w:val="23"/>
              </w:numPr>
              <w:rPr>
                <w:ins w:id="3" w:author="Marie-Helene" w:date="2018-09-19T17:22:00Z"/>
                <w:rFonts w:ascii="Calibri" w:hAnsi="Calibri" w:cs="Times New Roman"/>
                <w:sz w:val="20"/>
                <w:szCs w:val="20"/>
              </w:rPr>
            </w:pPr>
            <w:ins w:id="4" w:author="Marie-Helene" w:date="2018-09-19T17:22:00Z">
              <w:r>
                <w:rPr>
                  <w:rFonts w:ascii="Calibri" w:hAnsi="Calibri" w:cs="Times New Roman"/>
                  <w:sz w:val="20"/>
                  <w:szCs w:val="20"/>
                </w:rPr>
                <w:t>Operational aspects of vessel tracking</w:t>
              </w:r>
            </w:ins>
          </w:p>
          <w:p w14:paraId="766B6254" w14:textId="54DBDEFE" w:rsidR="003F4650" w:rsidRPr="00D80BDE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4650" w:rsidRPr="00F74A60" w14:paraId="0E506FEF" w14:textId="10A818AB" w:rsidTr="00F74A60">
        <w:tc>
          <w:tcPr>
            <w:tcW w:w="4395" w:type="dxa"/>
            <w:shd w:val="clear" w:color="auto" w:fill="auto"/>
          </w:tcPr>
          <w:p w14:paraId="139F41EA" w14:textId="76CC910B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FB06CF2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VTS data and information management</w:t>
            </w:r>
          </w:p>
        </w:tc>
        <w:tc>
          <w:tcPr>
            <w:tcW w:w="4774" w:type="dxa"/>
          </w:tcPr>
          <w:p w14:paraId="58BF04F4" w14:textId="7699D566" w:rsidR="00C540E6" w:rsidRDefault="003F4650" w:rsidP="00C540E6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S-210</w:t>
            </w:r>
            <w:r w:rsidR="00C540E6">
              <w:rPr>
                <w:rFonts w:ascii="Calibri" w:hAnsi="Calibri" w:cs="Times New Roman"/>
                <w:sz w:val="20"/>
                <w:szCs w:val="20"/>
              </w:rPr>
              <w:t xml:space="preserve"> Inter VTS exchange format</w:t>
            </w:r>
            <w:r w:rsidR="00060DA3">
              <w:rPr>
                <w:rFonts w:ascii="Calibri" w:hAnsi="Calibri" w:cs="Times New Roman"/>
                <w:sz w:val="20"/>
                <w:szCs w:val="20"/>
              </w:rPr>
              <w:t xml:space="preserve"> (IVEF)</w:t>
            </w:r>
          </w:p>
          <w:p w14:paraId="069C98E1" w14:textId="75A317A8" w:rsidR="00060DA3" w:rsidRDefault="00060DA3" w:rsidP="00D40679">
            <w:pPr>
              <w:pStyle w:val="ListParagraph"/>
              <w:numPr>
                <w:ilvl w:val="1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Developing a guideline</w:t>
            </w:r>
          </w:p>
          <w:p w14:paraId="74E16257" w14:textId="0C24A182" w:rsidR="00C540E6" w:rsidRPr="00D40679" w:rsidRDefault="00C540E6" w:rsidP="00D40679">
            <w:pPr>
              <w:pStyle w:val="ListParagraph"/>
              <w:numPr>
                <w:ilvl w:val="1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D40679">
              <w:rPr>
                <w:rFonts w:ascii="Calibri" w:hAnsi="Calibri" w:cs="Times New Roman"/>
                <w:sz w:val="20"/>
                <w:szCs w:val="20"/>
              </w:rPr>
              <w:t xml:space="preserve">Following IHO’s adoption on Data streaming </w:t>
            </w:r>
            <w:r>
              <w:rPr>
                <w:rFonts w:ascii="Calibri" w:hAnsi="Calibri" w:cs="Times New Roman"/>
                <w:sz w:val="20"/>
                <w:szCs w:val="20"/>
              </w:rPr>
              <w:t>function</w:t>
            </w:r>
          </w:p>
          <w:p w14:paraId="12069463" w14:textId="27A1F64F" w:rsidR="003F4650" w:rsidRDefault="003F4650" w:rsidP="003F4650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Operational aspects of S-211 </w:t>
            </w:r>
            <w:r w:rsidR="00F2117A">
              <w:rPr>
                <w:rFonts w:ascii="Calibri" w:hAnsi="Calibri" w:cs="Times New Roman"/>
                <w:sz w:val="20"/>
                <w:szCs w:val="20"/>
              </w:rPr>
              <w:t xml:space="preserve">Port Call message </w:t>
            </w:r>
            <w:r>
              <w:rPr>
                <w:rFonts w:ascii="Calibri" w:hAnsi="Calibri" w:cs="Times New Roman"/>
                <w:sz w:val="20"/>
                <w:szCs w:val="20"/>
              </w:rPr>
              <w:t>and its further development</w:t>
            </w:r>
          </w:p>
          <w:p w14:paraId="217752D6" w14:textId="77777777" w:rsidR="003F4650" w:rsidRDefault="003F4650" w:rsidP="003F4650">
            <w:pPr>
              <w:pStyle w:val="ListParagraph"/>
              <w:numPr>
                <w:ilvl w:val="1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With advice from sister Organisations</w:t>
            </w:r>
          </w:p>
          <w:p w14:paraId="79B1B068" w14:textId="77777777" w:rsidR="003F4650" w:rsidRDefault="003F4650" w:rsidP="003F4650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Operational aspects of VTS digital Maritime Services</w:t>
            </w:r>
          </w:p>
          <w:p w14:paraId="644CFCBF" w14:textId="23B16B36" w:rsidR="003F4650" w:rsidRDefault="003F4650" w:rsidP="003F4650">
            <w:pPr>
              <w:pStyle w:val="ListParagraph"/>
              <w:numPr>
                <w:ilvl w:val="1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Including Sea Traffic Management options</w:t>
            </w:r>
          </w:p>
          <w:p w14:paraId="7E147059" w14:textId="77777777" w:rsidR="003F4650" w:rsidRDefault="003F4650" w:rsidP="003F4650">
            <w:pPr>
              <w:pStyle w:val="ListParagraph"/>
              <w:numPr>
                <w:ilvl w:val="1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In consultation with ARM</w:t>
            </w:r>
          </w:p>
          <w:p w14:paraId="632D0EC5" w14:textId="77777777" w:rsidR="003F4650" w:rsidRDefault="003F4650" w:rsidP="003F4650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Vessel reporting</w:t>
            </w:r>
          </w:p>
          <w:p w14:paraId="1BC71E2E" w14:textId="529C99BF" w:rsidR="003F4650" w:rsidRPr="00096FA6" w:rsidRDefault="003F4650" w:rsidP="003F4650">
            <w:pPr>
              <w:pStyle w:val="ListParagraph"/>
              <w:numPr>
                <w:ilvl w:val="1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Excluding single window and Port CDM</w:t>
            </w:r>
          </w:p>
        </w:tc>
      </w:tr>
      <w:tr w:rsidR="003F4650" w:rsidRPr="00F74A60" w14:paraId="3A2D8064" w14:textId="40DD9E2E" w:rsidTr="00F74A60">
        <w:tc>
          <w:tcPr>
            <w:tcW w:w="4395" w:type="dxa"/>
            <w:shd w:val="clear" w:color="auto" w:fill="auto"/>
          </w:tcPr>
          <w:p w14:paraId="3EE2EC81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297F20C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VTS communications</w:t>
            </w:r>
          </w:p>
        </w:tc>
        <w:tc>
          <w:tcPr>
            <w:tcW w:w="4774" w:type="dxa"/>
          </w:tcPr>
          <w:p w14:paraId="110A31E4" w14:textId="5CC309BB" w:rsidR="003F4650" w:rsidRPr="00096FA6" w:rsidRDefault="003F4650" w:rsidP="003F4650">
            <w:pPr>
              <w:pStyle w:val="ListParagraph"/>
              <w:numPr>
                <w:ilvl w:val="0"/>
                <w:numId w:val="24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Including transition to digital information flow and “silent VTS”</w:t>
            </w:r>
          </w:p>
        </w:tc>
      </w:tr>
      <w:tr w:rsidR="003F4650" w:rsidRPr="00F74A60" w14:paraId="17DBC9F7" w14:textId="4F28AFE0" w:rsidTr="00F74A60">
        <w:tc>
          <w:tcPr>
            <w:tcW w:w="4395" w:type="dxa"/>
            <w:shd w:val="clear" w:color="auto" w:fill="auto"/>
          </w:tcPr>
          <w:p w14:paraId="7EA3417C" w14:textId="52AF870D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81424FC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VTS technologies</w:t>
            </w:r>
          </w:p>
        </w:tc>
        <w:tc>
          <w:tcPr>
            <w:tcW w:w="4774" w:type="dxa"/>
          </w:tcPr>
          <w:p w14:paraId="66EFF91E" w14:textId="77777777" w:rsidR="003F4650" w:rsidRPr="009175F5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4650" w:rsidRPr="00F74A60" w14:paraId="026CCD0C" w14:textId="1F34DE73" w:rsidTr="00F74A60">
        <w:tc>
          <w:tcPr>
            <w:tcW w:w="4395" w:type="dxa"/>
            <w:shd w:val="clear" w:color="auto" w:fill="auto"/>
          </w:tcPr>
          <w:p w14:paraId="65DFCA37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55D96BE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VTS Auditing  and assessing</w:t>
            </w:r>
          </w:p>
        </w:tc>
        <w:tc>
          <w:tcPr>
            <w:tcW w:w="4774" w:type="dxa"/>
          </w:tcPr>
          <w:p w14:paraId="4A46A07E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4650" w:rsidRPr="00F74A60" w14:paraId="3F6D1494" w14:textId="1287DCE4" w:rsidTr="00F74A60">
        <w:tc>
          <w:tcPr>
            <w:tcW w:w="4395" w:type="dxa"/>
            <w:shd w:val="clear" w:color="auto" w:fill="auto"/>
          </w:tcPr>
          <w:p w14:paraId="2302E68E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1539AF9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VTS additional services</w:t>
            </w:r>
          </w:p>
        </w:tc>
        <w:tc>
          <w:tcPr>
            <w:tcW w:w="4774" w:type="dxa"/>
          </w:tcPr>
          <w:p w14:paraId="0131C583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4650" w:rsidRPr="00F74A60" w14:paraId="6059E433" w14:textId="6D72EC48" w:rsidTr="00F74A60">
        <w:tc>
          <w:tcPr>
            <w:tcW w:w="4395" w:type="dxa"/>
            <w:shd w:val="clear" w:color="auto" w:fill="auto"/>
          </w:tcPr>
          <w:p w14:paraId="56BB4E9A" w14:textId="77777777" w:rsidR="003F4650" w:rsidRPr="00F74A60" w:rsidRDefault="003F4650" w:rsidP="003F4650">
            <w:pPr>
              <w:ind w:left="708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6AC345CE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</w:tcPr>
          <w:p w14:paraId="6CDF811D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p w14:paraId="41CBE2F8" w14:textId="77777777" w:rsidR="00F74A60" w:rsidRPr="00F74A60" w:rsidRDefault="00F74A60" w:rsidP="00F74A60">
      <w:pPr>
        <w:pStyle w:val="BodyText"/>
        <w:rPr>
          <w:lang w:eastAsia="de-DE"/>
        </w:rPr>
      </w:pPr>
    </w:p>
    <w:sectPr w:rsidR="00F74A60" w:rsidRPr="00F74A60" w:rsidSect="00F74A6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21387" w14:textId="77777777" w:rsidR="000226D2" w:rsidRDefault="000226D2" w:rsidP="00362CD9">
      <w:r>
        <w:separator/>
      </w:r>
    </w:p>
    <w:p w14:paraId="2B03D392" w14:textId="77777777" w:rsidR="000226D2" w:rsidRDefault="000226D2"/>
    <w:p w14:paraId="4CD8645A" w14:textId="77777777" w:rsidR="000226D2" w:rsidRDefault="000226D2"/>
  </w:endnote>
  <w:endnote w:type="continuationSeparator" w:id="0">
    <w:p w14:paraId="0EEF29EE" w14:textId="77777777" w:rsidR="000226D2" w:rsidRDefault="000226D2" w:rsidP="00362CD9">
      <w:r>
        <w:continuationSeparator/>
      </w:r>
    </w:p>
    <w:p w14:paraId="082843B1" w14:textId="77777777" w:rsidR="000226D2" w:rsidRDefault="000226D2"/>
    <w:p w14:paraId="0BB98192" w14:textId="77777777" w:rsidR="000226D2" w:rsidRDefault="000226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404FE364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2B0338">
      <w:rPr>
        <w:rFonts w:ascii="Calibri" w:hAnsi="Calibri"/>
        <w:noProof/>
      </w:rPr>
      <w:t>1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E6DAD" w14:textId="77777777" w:rsidR="000226D2" w:rsidRDefault="000226D2" w:rsidP="00362CD9">
      <w:r>
        <w:separator/>
      </w:r>
    </w:p>
    <w:p w14:paraId="0EC28A40" w14:textId="77777777" w:rsidR="000226D2" w:rsidRDefault="000226D2"/>
    <w:p w14:paraId="583E6B3A" w14:textId="77777777" w:rsidR="000226D2" w:rsidRDefault="000226D2"/>
  </w:footnote>
  <w:footnote w:type="continuationSeparator" w:id="0">
    <w:p w14:paraId="5862F719" w14:textId="77777777" w:rsidR="000226D2" w:rsidRDefault="000226D2" w:rsidP="00362CD9">
      <w:r>
        <w:continuationSeparator/>
      </w:r>
    </w:p>
    <w:p w14:paraId="67AE6740" w14:textId="77777777" w:rsidR="000226D2" w:rsidRDefault="000226D2"/>
    <w:p w14:paraId="28BBF50B" w14:textId="77777777" w:rsidR="000226D2" w:rsidRDefault="000226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3A190A97" w:rsidR="004D4B1B" w:rsidRDefault="002B0338" w:rsidP="007A395D">
    <w:pPr>
      <w:pStyle w:val="Header"/>
      <w:jc w:val="right"/>
    </w:pPr>
    <w:r w:rsidRPr="002B0338">
      <w:rPr>
        <w:rFonts w:asciiTheme="minorHAnsi" w:hAnsiTheme="minorHAnsi"/>
      </w:rPr>
      <w:t>VTS45-3.1.2 (</w:t>
    </w:r>
    <w:sdt>
      <w:sdtPr>
        <w:rPr>
          <w:rFonts w:asciiTheme="minorHAnsi" w:hAnsiTheme="minorHAnsi"/>
        </w:rPr>
        <w:id w:val="-918713079"/>
        <w:docPartObj>
          <w:docPartGallery w:val="Watermarks"/>
          <w:docPartUnique/>
        </w:docPartObj>
      </w:sdtPr>
      <w:sdtEndPr/>
      <w:sdtContent>
        <w:r w:rsidR="000226D2" w:rsidRPr="002B0338">
          <w:rPr>
            <w:rFonts w:asciiTheme="minorHAnsi" w:hAnsiTheme="minorHAnsi"/>
            <w:noProof/>
            <w:lang w:val="en-US" w:eastAsia="en-US"/>
          </w:rPr>
          <w:pict w14:anchorId="1E42B5B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D4B1B" w:rsidRPr="00203289">
      <w:rPr>
        <w:noProof/>
        <w:sz w:val="24"/>
        <w:szCs w:val="24"/>
        <w:highlight w:val="yellow"/>
      </w:rPr>
      <w:drawing>
        <wp:anchor distT="0" distB="0" distL="114300" distR="114300" simplePos="0" relativeHeight="251657728" behindDoc="0" locked="0" layoutInCell="1" allowOverlap="1" wp14:anchorId="1057C1DB" wp14:editId="0DC5B279">
          <wp:simplePos x="0" y="0"/>
          <wp:positionH relativeFrom="column">
            <wp:posOffset>6127750</wp:posOffset>
          </wp:positionH>
          <wp:positionV relativeFrom="paragraph">
            <wp:posOffset>-273050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03289" w:rsidRPr="00203289">
      <w:rPr>
        <w:rFonts w:asciiTheme="minorHAnsi" w:hAnsiTheme="minorHAnsi"/>
        <w:sz w:val="24"/>
        <w:szCs w:val="24"/>
      </w:rPr>
      <w:t>PAP36-7.1.1</w:t>
    </w:r>
    <w:r>
      <w:rPr>
        <w:rFonts w:asciiTheme="minorHAnsi" w:hAnsiTheme="minorHAnsi"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4D4B1B" w:rsidRDefault="004D4B1B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3C355052" w:rsidR="004D4B1B" w:rsidRDefault="004D4B1B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212B5"/>
    <w:multiLevelType w:val="hybridMultilevel"/>
    <w:tmpl w:val="BB4259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9F1E1E"/>
    <w:multiLevelType w:val="hybridMultilevel"/>
    <w:tmpl w:val="12383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FF3D46"/>
    <w:multiLevelType w:val="hybridMultilevel"/>
    <w:tmpl w:val="C9B83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37272A2"/>
    <w:multiLevelType w:val="hybridMultilevel"/>
    <w:tmpl w:val="E56E7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9986BFE"/>
    <w:multiLevelType w:val="hybridMultilevel"/>
    <w:tmpl w:val="82B0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09D5B81"/>
    <w:multiLevelType w:val="hybridMultilevel"/>
    <w:tmpl w:val="81562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14F08DA"/>
    <w:multiLevelType w:val="hybridMultilevel"/>
    <w:tmpl w:val="8DB036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4816AE8"/>
    <w:multiLevelType w:val="hybridMultilevel"/>
    <w:tmpl w:val="1A381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8F069B"/>
    <w:multiLevelType w:val="hybridMultilevel"/>
    <w:tmpl w:val="294EF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348504D"/>
    <w:multiLevelType w:val="hybridMultilevel"/>
    <w:tmpl w:val="E1AC3DF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DA33D8"/>
    <w:multiLevelType w:val="multilevel"/>
    <w:tmpl w:val="DE70FB7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8DE2738"/>
    <w:multiLevelType w:val="hybridMultilevel"/>
    <w:tmpl w:val="84786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23"/>
  </w:num>
  <w:num w:numId="4">
    <w:abstractNumId w:val="11"/>
  </w:num>
  <w:num w:numId="5">
    <w:abstractNumId w:val="9"/>
  </w:num>
  <w:num w:numId="6">
    <w:abstractNumId w:val="17"/>
  </w:num>
  <w:num w:numId="7">
    <w:abstractNumId w:val="16"/>
  </w:num>
  <w:num w:numId="8">
    <w:abstractNumId w:val="21"/>
  </w:num>
  <w:num w:numId="9">
    <w:abstractNumId w:val="7"/>
  </w:num>
  <w:num w:numId="10">
    <w:abstractNumId w:val="20"/>
  </w:num>
  <w:num w:numId="11">
    <w:abstractNumId w:val="13"/>
  </w:num>
  <w:num w:numId="12">
    <w:abstractNumId w:val="12"/>
  </w:num>
  <w:num w:numId="13">
    <w:abstractNumId w:val="5"/>
  </w:num>
  <w:num w:numId="14">
    <w:abstractNumId w:val="14"/>
  </w:num>
  <w:num w:numId="15">
    <w:abstractNumId w:val="26"/>
  </w:num>
  <w:num w:numId="16">
    <w:abstractNumId w:val="1"/>
  </w:num>
  <w:num w:numId="17">
    <w:abstractNumId w:val="2"/>
  </w:num>
  <w:num w:numId="18">
    <w:abstractNumId w:val="4"/>
  </w:num>
  <w:num w:numId="19">
    <w:abstractNumId w:val="3"/>
  </w:num>
  <w:num w:numId="20">
    <w:abstractNumId w:val="27"/>
  </w:num>
  <w:num w:numId="21">
    <w:abstractNumId w:val="22"/>
  </w:num>
  <w:num w:numId="22">
    <w:abstractNumId w:val="18"/>
  </w:num>
  <w:num w:numId="23">
    <w:abstractNumId w:val="24"/>
  </w:num>
  <w:num w:numId="24">
    <w:abstractNumId w:val="10"/>
  </w:num>
  <w:num w:numId="25">
    <w:abstractNumId w:val="8"/>
  </w:num>
  <w:num w:numId="26">
    <w:abstractNumId w:val="25"/>
  </w:num>
  <w:num w:numId="27">
    <w:abstractNumId w:val="6"/>
  </w:num>
  <w:num w:numId="28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kwrAUAx4LA5ywAAAA="/>
  </w:docVars>
  <w:rsids>
    <w:rsidRoot w:val="00FE5674"/>
    <w:rsid w:val="000005D3"/>
    <w:rsid w:val="000049D8"/>
    <w:rsid w:val="00016497"/>
    <w:rsid w:val="00021797"/>
    <w:rsid w:val="000226D2"/>
    <w:rsid w:val="00036B9E"/>
    <w:rsid w:val="00037DF4"/>
    <w:rsid w:val="0004700E"/>
    <w:rsid w:val="00060DA3"/>
    <w:rsid w:val="00070C13"/>
    <w:rsid w:val="000715C9"/>
    <w:rsid w:val="00084F33"/>
    <w:rsid w:val="00096FA6"/>
    <w:rsid w:val="000A77A7"/>
    <w:rsid w:val="000B08F6"/>
    <w:rsid w:val="000B1707"/>
    <w:rsid w:val="000C1B3E"/>
    <w:rsid w:val="000E5BA9"/>
    <w:rsid w:val="000F15B0"/>
    <w:rsid w:val="0010585B"/>
    <w:rsid w:val="00110AE7"/>
    <w:rsid w:val="00127DB0"/>
    <w:rsid w:val="00137240"/>
    <w:rsid w:val="00177F4D"/>
    <w:rsid w:val="00180DDA"/>
    <w:rsid w:val="001B0921"/>
    <w:rsid w:val="001B2A2D"/>
    <w:rsid w:val="001B737D"/>
    <w:rsid w:val="001C44A3"/>
    <w:rsid w:val="001C7BE2"/>
    <w:rsid w:val="001E0E15"/>
    <w:rsid w:val="001F528A"/>
    <w:rsid w:val="001F704E"/>
    <w:rsid w:val="00201722"/>
    <w:rsid w:val="00203289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0338"/>
    <w:rsid w:val="002B49E9"/>
    <w:rsid w:val="002C632E"/>
    <w:rsid w:val="002D3E8B"/>
    <w:rsid w:val="002D4575"/>
    <w:rsid w:val="002D5C0C"/>
    <w:rsid w:val="002E03D1"/>
    <w:rsid w:val="002E6B74"/>
    <w:rsid w:val="002E6FCA"/>
    <w:rsid w:val="003138F8"/>
    <w:rsid w:val="00331FEE"/>
    <w:rsid w:val="003336CC"/>
    <w:rsid w:val="00356CD0"/>
    <w:rsid w:val="00362CD9"/>
    <w:rsid w:val="00365612"/>
    <w:rsid w:val="00366A1F"/>
    <w:rsid w:val="003761CA"/>
    <w:rsid w:val="00380DAF"/>
    <w:rsid w:val="00385252"/>
    <w:rsid w:val="003972CE"/>
    <w:rsid w:val="003A094C"/>
    <w:rsid w:val="003B28F5"/>
    <w:rsid w:val="003B7B7D"/>
    <w:rsid w:val="003C54CB"/>
    <w:rsid w:val="003C7A2A"/>
    <w:rsid w:val="003D2DC1"/>
    <w:rsid w:val="003D67EC"/>
    <w:rsid w:val="003D69D0"/>
    <w:rsid w:val="003F2918"/>
    <w:rsid w:val="003F430E"/>
    <w:rsid w:val="003F4650"/>
    <w:rsid w:val="003F5ED0"/>
    <w:rsid w:val="0041088C"/>
    <w:rsid w:val="00420A38"/>
    <w:rsid w:val="00431B19"/>
    <w:rsid w:val="004456C1"/>
    <w:rsid w:val="004520B3"/>
    <w:rsid w:val="004563C1"/>
    <w:rsid w:val="0046048F"/>
    <w:rsid w:val="004661AD"/>
    <w:rsid w:val="00466879"/>
    <w:rsid w:val="004737B9"/>
    <w:rsid w:val="004D1D85"/>
    <w:rsid w:val="004D3C3A"/>
    <w:rsid w:val="004D4B1B"/>
    <w:rsid w:val="004E1CD1"/>
    <w:rsid w:val="004F67FB"/>
    <w:rsid w:val="005107EB"/>
    <w:rsid w:val="00521345"/>
    <w:rsid w:val="00526CC1"/>
    <w:rsid w:val="00526DF0"/>
    <w:rsid w:val="00545CC4"/>
    <w:rsid w:val="00551FFF"/>
    <w:rsid w:val="005570B5"/>
    <w:rsid w:val="005607A2"/>
    <w:rsid w:val="005622DA"/>
    <w:rsid w:val="0057198B"/>
    <w:rsid w:val="00573CFE"/>
    <w:rsid w:val="005969F2"/>
    <w:rsid w:val="00597FAE"/>
    <w:rsid w:val="005A1E65"/>
    <w:rsid w:val="005B32A3"/>
    <w:rsid w:val="005B5090"/>
    <w:rsid w:val="005B7A6E"/>
    <w:rsid w:val="005C0D44"/>
    <w:rsid w:val="005C5443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49AE"/>
    <w:rsid w:val="007055E4"/>
    <w:rsid w:val="007118F5"/>
    <w:rsid w:val="00712AA4"/>
    <w:rsid w:val="007146C4"/>
    <w:rsid w:val="00721AA1"/>
    <w:rsid w:val="00724B67"/>
    <w:rsid w:val="007278B8"/>
    <w:rsid w:val="007547F8"/>
    <w:rsid w:val="00755DCC"/>
    <w:rsid w:val="00765622"/>
    <w:rsid w:val="00765F53"/>
    <w:rsid w:val="00770B6C"/>
    <w:rsid w:val="00783FEA"/>
    <w:rsid w:val="00784066"/>
    <w:rsid w:val="007A395D"/>
    <w:rsid w:val="007C346C"/>
    <w:rsid w:val="007D7171"/>
    <w:rsid w:val="007E09BC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02780"/>
    <w:rsid w:val="00902B5A"/>
    <w:rsid w:val="009165C0"/>
    <w:rsid w:val="009175F5"/>
    <w:rsid w:val="0092692B"/>
    <w:rsid w:val="0093354F"/>
    <w:rsid w:val="00943E9C"/>
    <w:rsid w:val="00953F4D"/>
    <w:rsid w:val="00960BB8"/>
    <w:rsid w:val="00964F5C"/>
    <w:rsid w:val="009831C0"/>
    <w:rsid w:val="0099161D"/>
    <w:rsid w:val="009973E1"/>
    <w:rsid w:val="009B5263"/>
    <w:rsid w:val="00A0389B"/>
    <w:rsid w:val="00A2014D"/>
    <w:rsid w:val="00A33AE9"/>
    <w:rsid w:val="00A35999"/>
    <w:rsid w:val="00A446C9"/>
    <w:rsid w:val="00A635D6"/>
    <w:rsid w:val="00A8553A"/>
    <w:rsid w:val="00A91109"/>
    <w:rsid w:val="00A930C1"/>
    <w:rsid w:val="00A93AED"/>
    <w:rsid w:val="00AE1319"/>
    <w:rsid w:val="00AE144D"/>
    <w:rsid w:val="00AE34BB"/>
    <w:rsid w:val="00B07743"/>
    <w:rsid w:val="00B226F2"/>
    <w:rsid w:val="00B274DF"/>
    <w:rsid w:val="00B56BDF"/>
    <w:rsid w:val="00B65812"/>
    <w:rsid w:val="00B85CD6"/>
    <w:rsid w:val="00B90A27"/>
    <w:rsid w:val="00B9311D"/>
    <w:rsid w:val="00B9554D"/>
    <w:rsid w:val="00B95EA9"/>
    <w:rsid w:val="00BB2641"/>
    <w:rsid w:val="00BB2B9F"/>
    <w:rsid w:val="00BB53F9"/>
    <w:rsid w:val="00BB7D9E"/>
    <w:rsid w:val="00BC2334"/>
    <w:rsid w:val="00BC2715"/>
    <w:rsid w:val="00BC6E53"/>
    <w:rsid w:val="00BD3CB8"/>
    <w:rsid w:val="00BD40F3"/>
    <w:rsid w:val="00BD4E6F"/>
    <w:rsid w:val="00BF32F0"/>
    <w:rsid w:val="00BF4DCE"/>
    <w:rsid w:val="00C05CE5"/>
    <w:rsid w:val="00C33691"/>
    <w:rsid w:val="00C5268D"/>
    <w:rsid w:val="00C540E6"/>
    <w:rsid w:val="00C6171E"/>
    <w:rsid w:val="00CA6F2C"/>
    <w:rsid w:val="00CA7FE3"/>
    <w:rsid w:val="00CB24C7"/>
    <w:rsid w:val="00CB2787"/>
    <w:rsid w:val="00CC2DCC"/>
    <w:rsid w:val="00CC6E6E"/>
    <w:rsid w:val="00CF1871"/>
    <w:rsid w:val="00D00B16"/>
    <w:rsid w:val="00D019CE"/>
    <w:rsid w:val="00D1133E"/>
    <w:rsid w:val="00D17A34"/>
    <w:rsid w:val="00D26628"/>
    <w:rsid w:val="00D332B3"/>
    <w:rsid w:val="00D40679"/>
    <w:rsid w:val="00D55207"/>
    <w:rsid w:val="00D65BE5"/>
    <w:rsid w:val="00D80BDE"/>
    <w:rsid w:val="00D81801"/>
    <w:rsid w:val="00D92B45"/>
    <w:rsid w:val="00D95962"/>
    <w:rsid w:val="00DC01DA"/>
    <w:rsid w:val="00DC389B"/>
    <w:rsid w:val="00DE2FEE"/>
    <w:rsid w:val="00E00BE9"/>
    <w:rsid w:val="00E02226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2D28"/>
    <w:rsid w:val="00EE4C1D"/>
    <w:rsid w:val="00EF3685"/>
    <w:rsid w:val="00F04350"/>
    <w:rsid w:val="00F133DB"/>
    <w:rsid w:val="00F159EB"/>
    <w:rsid w:val="00F2117A"/>
    <w:rsid w:val="00F25BF4"/>
    <w:rsid w:val="00F267DB"/>
    <w:rsid w:val="00F36489"/>
    <w:rsid w:val="00F46F6F"/>
    <w:rsid w:val="00F60608"/>
    <w:rsid w:val="00F62217"/>
    <w:rsid w:val="00F74A60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B931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F74A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B931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F74A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52369-DAAE-4126-BF9C-D24F61CBF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1111</Words>
  <Characters>6333</Characters>
  <Application>Microsoft Office Word</Application>
  <DocSecurity>0</DocSecurity>
  <Lines>52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Wim</cp:lastModifiedBy>
  <cp:revision>4</cp:revision>
  <cp:lastPrinted>2018-07-06T07:46:00Z</cp:lastPrinted>
  <dcterms:created xsi:type="dcterms:W3CDTF">2018-09-19T14:53:00Z</dcterms:created>
  <dcterms:modified xsi:type="dcterms:W3CDTF">2018-10-03T06:22:00Z</dcterms:modified>
</cp:coreProperties>
</file>